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FAF12" w14:textId="3965A53F" w:rsidR="009C5CAA" w:rsidRDefault="009C5CAA" w:rsidP="008C15F6">
      <w:pPr>
        <w:spacing w:after="0" w:line="240" w:lineRule="auto"/>
        <w:rPr>
          <w:rFonts w:ascii="Times New Roman" w:hAnsi="Times New Roman" w:cs="Times New Roman"/>
          <w:b/>
          <w:sz w:val="24"/>
          <w:szCs w:val="24"/>
        </w:rPr>
      </w:pPr>
      <w:r>
        <w:rPr>
          <w:rFonts w:ascii="Times New Roman" w:hAnsi="Times New Roman" w:cs="Times New Roman"/>
          <w:b/>
          <w:sz w:val="24"/>
          <w:szCs w:val="24"/>
        </w:rPr>
        <w:t>SUBJECT</w:t>
      </w:r>
      <w:r>
        <w:rPr>
          <w:rFonts w:ascii="Times New Roman" w:hAnsi="Times New Roman" w:cs="Times New Roman"/>
          <w:b/>
          <w:sz w:val="24"/>
          <w:szCs w:val="24"/>
        </w:rPr>
        <w:br/>
      </w:r>
    </w:p>
    <w:p w14:paraId="5E18EDC5" w14:textId="7F1115BD" w:rsidR="00F61396" w:rsidRPr="009C5CAA" w:rsidRDefault="008D3770" w:rsidP="009C5CAA">
      <w:pPr>
        <w:spacing w:line="240" w:lineRule="auto"/>
        <w:rPr>
          <w:rFonts w:ascii="Times New Roman" w:hAnsi="Times New Roman" w:cs="Times New Roman"/>
          <w:sz w:val="24"/>
          <w:szCs w:val="24"/>
        </w:rPr>
      </w:pPr>
      <w:r>
        <w:rPr>
          <w:rFonts w:ascii="Times New Roman" w:hAnsi="Times New Roman" w:cs="Times New Roman"/>
          <w:sz w:val="24"/>
          <w:szCs w:val="24"/>
        </w:rPr>
        <w:t xml:space="preserve">RE: </w:t>
      </w:r>
      <w:r w:rsidR="00C019B2">
        <w:rPr>
          <w:rFonts w:ascii="Times New Roman" w:hAnsi="Times New Roman" w:cs="Times New Roman"/>
          <w:sz w:val="24"/>
          <w:szCs w:val="24"/>
        </w:rPr>
        <w:t>Jamestown S</w:t>
      </w:r>
      <w:bookmarkStart w:id="0" w:name="_GoBack"/>
      <w:bookmarkEnd w:id="0"/>
      <w:r w:rsidR="00C019B2">
        <w:rPr>
          <w:rFonts w:ascii="Times New Roman" w:hAnsi="Times New Roman" w:cs="Times New Roman"/>
          <w:sz w:val="24"/>
          <w:szCs w:val="24"/>
        </w:rPr>
        <w:t>’Klallam Tribe</w:t>
      </w:r>
      <w:r w:rsidR="00DD0CF5">
        <w:rPr>
          <w:rFonts w:ascii="Times New Roman" w:hAnsi="Times New Roman" w:cs="Times New Roman"/>
          <w:sz w:val="24"/>
          <w:szCs w:val="24"/>
        </w:rPr>
        <w:t>’s</w:t>
      </w:r>
      <w:r w:rsidR="00C019B2">
        <w:rPr>
          <w:rFonts w:ascii="Times New Roman" w:hAnsi="Times New Roman" w:cs="Times New Roman"/>
          <w:sz w:val="24"/>
          <w:szCs w:val="24"/>
        </w:rPr>
        <w:t xml:space="preserve"> (</w:t>
      </w:r>
      <w:r w:rsidR="00AC709E">
        <w:rPr>
          <w:rFonts w:ascii="Times New Roman" w:hAnsi="Times New Roman" w:cs="Times New Roman"/>
          <w:sz w:val="24"/>
          <w:szCs w:val="24"/>
        </w:rPr>
        <w:t>Tribe</w:t>
      </w:r>
      <w:r w:rsidR="001D230C">
        <w:rPr>
          <w:rFonts w:ascii="Times New Roman" w:hAnsi="Times New Roman" w:cs="Times New Roman"/>
          <w:sz w:val="24"/>
          <w:szCs w:val="24"/>
        </w:rPr>
        <w:t>) Letter dated March 18, 2019.</w:t>
      </w:r>
      <w:r w:rsidR="00C019B2">
        <w:rPr>
          <w:rFonts w:ascii="Times New Roman" w:hAnsi="Times New Roman" w:cs="Times New Roman"/>
          <w:sz w:val="24"/>
          <w:szCs w:val="24"/>
        </w:rPr>
        <w:t xml:space="preserve"> </w:t>
      </w:r>
    </w:p>
    <w:p w14:paraId="7992A8F4" w14:textId="6E462080" w:rsidR="00983513" w:rsidRDefault="00983513" w:rsidP="00A301FB">
      <w:pPr>
        <w:spacing w:line="240" w:lineRule="auto"/>
        <w:rPr>
          <w:rFonts w:ascii="Times New Roman" w:hAnsi="Times New Roman" w:cs="Times New Roman"/>
          <w:b/>
          <w:sz w:val="24"/>
          <w:szCs w:val="24"/>
        </w:rPr>
      </w:pPr>
      <w:r>
        <w:rPr>
          <w:rFonts w:ascii="Times New Roman" w:hAnsi="Times New Roman" w:cs="Times New Roman"/>
          <w:b/>
          <w:sz w:val="24"/>
          <w:szCs w:val="24"/>
        </w:rPr>
        <w:t>DISCUSSON</w:t>
      </w:r>
    </w:p>
    <w:p w14:paraId="1359BA40" w14:textId="218111DC" w:rsidR="00983513" w:rsidRPr="00983513" w:rsidRDefault="00983513" w:rsidP="00A301FB">
      <w:pPr>
        <w:spacing w:line="240" w:lineRule="auto"/>
        <w:rPr>
          <w:rFonts w:ascii="Times New Roman" w:hAnsi="Times New Roman" w:cs="Times New Roman"/>
          <w:sz w:val="24"/>
          <w:szCs w:val="24"/>
        </w:rPr>
      </w:pPr>
      <w:r>
        <w:rPr>
          <w:rFonts w:ascii="Times New Roman" w:hAnsi="Times New Roman" w:cs="Times New Roman"/>
          <w:sz w:val="24"/>
          <w:szCs w:val="24"/>
        </w:rPr>
        <w:t xml:space="preserve">The letter received from Chairman Allen, dated March 18, 2019, provided </w:t>
      </w:r>
      <w:r w:rsidR="008D3770">
        <w:rPr>
          <w:rFonts w:ascii="Times New Roman" w:hAnsi="Times New Roman" w:cs="Times New Roman"/>
          <w:sz w:val="24"/>
          <w:szCs w:val="24"/>
        </w:rPr>
        <w:t>several</w:t>
      </w:r>
      <w:r>
        <w:rPr>
          <w:rFonts w:ascii="Times New Roman" w:hAnsi="Times New Roman" w:cs="Times New Roman"/>
          <w:sz w:val="24"/>
          <w:szCs w:val="24"/>
        </w:rPr>
        <w:t xml:space="preserve"> incorrect assertions regarding our comments related to the aquaculture permit process. Clarification related to each of the letter’s statements is as follows:</w:t>
      </w:r>
    </w:p>
    <w:p w14:paraId="186ED899" w14:textId="66909218" w:rsidR="001D230C" w:rsidRPr="005415F8" w:rsidRDefault="005415F8" w:rsidP="00A301FB">
      <w:pPr>
        <w:spacing w:line="240" w:lineRule="auto"/>
        <w:rPr>
          <w:rFonts w:ascii="Times New Roman" w:hAnsi="Times New Roman" w:cs="Times New Roman"/>
          <w:b/>
          <w:sz w:val="24"/>
          <w:szCs w:val="24"/>
        </w:rPr>
      </w:pPr>
      <w:r w:rsidRPr="005415F8">
        <w:rPr>
          <w:rFonts w:ascii="Times New Roman" w:hAnsi="Times New Roman" w:cs="Times New Roman"/>
          <w:b/>
          <w:sz w:val="24"/>
          <w:szCs w:val="24"/>
        </w:rPr>
        <w:t>Assertion:</w:t>
      </w:r>
      <w:r w:rsidR="009D6F01">
        <w:rPr>
          <w:rFonts w:ascii="Times New Roman" w:hAnsi="Times New Roman" w:cs="Times New Roman"/>
          <w:b/>
          <w:sz w:val="24"/>
          <w:szCs w:val="24"/>
        </w:rPr>
        <w:t xml:space="preserve"> </w:t>
      </w:r>
      <w:r w:rsidR="009D6F01">
        <w:rPr>
          <w:rFonts w:ascii="Times New Roman" w:hAnsi="Times New Roman" w:cs="Times New Roman"/>
          <w:sz w:val="24"/>
          <w:szCs w:val="24"/>
        </w:rPr>
        <w:t>“</w:t>
      </w:r>
      <w:r w:rsidR="00E76D36">
        <w:rPr>
          <w:rFonts w:ascii="Times New Roman" w:hAnsi="Times New Roman" w:cs="Times New Roman"/>
          <w:sz w:val="24"/>
          <w:szCs w:val="24"/>
        </w:rPr>
        <w:t xml:space="preserve">For several decades prior to 2005, Pacific oyster cultivation occurred on the site of our Washington State DNR lease and Refuge managers </w:t>
      </w:r>
      <w:r w:rsidR="00D13C10">
        <w:rPr>
          <w:rFonts w:ascii="Times New Roman" w:hAnsi="Times New Roman" w:cs="Times New Roman"/>
          <w:sz w:val="24"/>
          <w:szCs w:val="24"/>
        </w:rPr>
        <w:t>at that time had no objection to</w:t>
      </w:r>
      <w:r w:rsidR="00E76D36">
        <w:rPr>
          <w:rFonts w:ascii="Times New Roman" w:hAnsi="Times New Roman" w:cs="Times New Roman"/>
          <w:sz w:val="24"/>
          <w:szCs w:val="24"/>
        </w:rPr>
        <w:t xml:space="preserve"> the size and scale of our operations”</w:t>
      </w:r>
    </w:p>
    <w:p w14:paraId="47D75FAE" w14:textId="0A57C9AC" w:rsidR="001D230C" w:rsidRPr="00A77205" w:rsidRDefault="005415F8" w:rsidP="001D230C">
      <w:pPr>
        <w:spacing w:line="240" w:lineRule="auto"/>
        <w:rPr>
          <w:rFonts w:ascii="Times New Roman" w:hAnsi="Times New Roman" w:cs="Times New Roman"/>
          <w:b/>
          <w:sz w:val="24"/>
          <w:szCs w:val="24"/>
        </w:rPr>
      </w:pPr>
      <w:r w:rsidRPr="00A77205">
        <w:rPr>
          <w:rFonts w:ascii="Times New Roman" w:hAnsi="Times New Roman" w:cs="Times New Roman"/>
          <w:b/>
          <w:sz w:val="24"/>
          <w:szCs w:val="24"/>
        </w:rPr>
        <w:t xml:space="preserve">Response: </w:t>
      </w:r>
      <w:r w:rsidR="00DB6D70">
        <w:rPr>
          <w:rFonts w:ascii="Times New Roman" w:hAnsi="Times New Roman" w:cs="Times New Roman"/>
          <w:sz w:val="24"/>
          <w:szCs w:val="24"/>
        </w:rPr>
        <w:t xml:space="preserve">Given that aquaculture leases generally cover a ten year period and prior leases did not require the same Federal, State and County permits as the current application, </w:t>
      </w:r>
      <w:commentRangeStart w:id="1"/>
      <w:commentRangeStart w:id="2"/>
      <w:del w:id="3" w:author="Thomas, Sue" w:date="2019-04-10T13:19:00Z">
        <w:r w:rsidR="00DB6D70" w:rsidDel="00D46C63">
          <w:rPr>
            <w:rFonts w:ascii="Times New Roman" w:hAnsi="Times New Roman" w:cs="Times New Roman"/>
            <w:sz w:val="24"/>
            <w:szCs w:val="24"/>
          </w:rPr>
          <w:delText xml:space="preserve">past </w:delText>
        </w:r>
      </w:del>
      <w:r w:rsidR="00DB6D70">
        <w:rPr>
          <w:rFonts w:ascii="Times New Roman" w:hAnsi="Times New Roman" w:cs="Times New Roman"/>
          <w:sz w:val="24"/>
          <w:szCs w:val="24"/>
        </w:rPr>
        <w:t xml:space="preserve">opportunities to comment </w:t>
      </w:r>
      <w:ins w:id="4" w:author="Thomas, Sue" w:date="2019-04-10T13:19:00Z">
        <w:r w:rsidR="00D46C63">
          <w:rPr>
            <w:rFonts w:ascii="Times New Roman" w:hAnsi="Times New Roman" w:cs="Times New Roman"/>
            <w:sz w:val="24"/>
            <w:szCs w:val="24"/>
          </w:rPr>
          <w:t>prior to 2005 when the farm was closed due to issue with water quality</w:t>
        </w:r>
      </w:ins>
      <w:ins w:id="5" w:author="Thomas, Sue" w:date="2019-04-10T13:22:00Z">
        <w:r w:rsidR="00D46C63">
          <w:rPr>
            <w:rFonts w:ascii="Times New Roman" w:hAnsi="Times New Roman" w:cs="Times New Roman"/>
            <w:sz w:val="24"/>
            <w:szCs w:val="24"/>
          </w:rPr>
          <w:t xml:space="preserve"> have</w:t>
        </w:r>
      </w:ins>
      <w:del w:id="6" w:author="Thomas, Sue" w:date="2019-04-10T13:22:00Z">
        <w:r w:rsidR="00DB6D70" w:rsidDel="00D46C63">
          <w:rPr>
            <w:rFonts w:ascii="Times New Roman" w:hAnsi="Times New Roman" w:cs="Times New Roman"/>
            <w:sz w:val="24"/>
            <w:szCs w:val="24"/>
          </w:rPr>
          <w:delText>on the leasing process has</w:delText>
        </w:r>
      </w:del>
      <w:r w:rsidR="00DB6D70">
        <w:rPr>
          <w:rFonts w:ascii="Times New Roman" w:hAnsi="Times New Roman" w:cs="Times New Roman"/>
          <w:sz w:val="24"/>
          <w:szCs w:val="24"/>
        </w:rPr>
        <w:t xml:space="preserve"> been limited.</w:t>
      </w:r>
      <w:commentRangeEnd w:id="1"/>
      <w:r w:rsidR="00D81466">
        <w:rPr>
          <w:rStyle w:val="CommentReference"/>
        </w:rPr>
        <w:commentReference w:id="1"/>
      </w:r>
      <w:commentRangeEnd w:id="2"/>
      <w:r w:rsidR="00F27A1B">
        <w:rPr>
          <w:rStyle w:val="CommentReference"/>
        </w:rPr>
        <w:commentReference w:id="2"/>
      </w:r>
      <w:r w:rsidR="00DB6D70">
        <w:rPr>
          <w:rFonts w:ascii="Times New Roman" w:hAnsi="Times New Roman" w:cs="Times New Roman"/>
          <w:sz w:val="24"/>
          <w:szCs w:val="24"/>
        </w:rPr>
        <w:t xml:space="preserve"> </w:t>
      </w:r>
      <w:r w:rsidR="008D3770">
        <w:rPr>
          <w:rFonts w:ascii="Times New Roman" w:hAnsi="Times New Roman" w:cs="Times New Roman"/>
          <w:sz w:val="24"/>
          <w:szCs w:val="24"/>
        </w:rPr>
        <w:t>The US Fish and Wildlife Service (USFWS)</w:t>
      </w:r>
      <w:r w:rsidR="00497E78" w:rsidRPr="00DD435C">
        <w:rPr>
          <w:rFonts w:ascii="Times New Roman" w:hAnsi="Times New Roman" w:cs="Times New Roman"/>
          <w:sz w:val="24"/>
          <w:szCs w:val="24"/>
        </w:rPr>
        <w:t xml:space="preserve"> has shared concerns regarding aquaculture in this location multiple times throughout the years,</w:t>
      </w:r>
      <w:r w:rsidR="00DB6D70">
        <w:rPr>
          <w:rFonts w:ascii="Times New Roman" w:hAnsi="Times New Roman" w:cs="Times New Roman"/>
          <w:sz w:val="24"/>
          <w:szCs w:val="24"/>
        </w:rPr>
        <w:t xml:space="preserve"> including (most recently):</w:t>
      </w:r>
    </w:p>
    <w:p w14:paraId="2DA55FA7" w14:textId="3D53DD92" w:rsidR="00A77205" w:rsidRDefault="00A77205" w:rsidP="001D230C">
      <w:pPr>
        <w:spacing w:line="240" w:lineRule="auto"/>
        <w:rPr>
          <w:rFonts w:ascii="Times New Roman" w:hAnsi="Times New Roman" w:cs="Times New Roman"/>
          <w:sz w:val="24"/>
          <w:szCs w:val="24"/>
        </w:rPr>
      </w:pPr>
      <w:commentRangeStart w:id="7"/>
      <w:commentRangeStart w:id="8"/>
      <w:proofErr w:type="gramStart"/>
      <w:r>
        <w:rPr>
          <w:rFonts w:ascii="Times New Roman" w:hAnsi="Times New Roman" w:cs="Times New Roman"/>
          <w:sz w:val="24"/>
          <w:szCs w:val="24"/>
        </w:rPr>
        <w:t>2007</w:t>
      </w:r>
      <w:proofErr w:type="gramEnd"/>
      <w:r>
        <w:rPr>
          <w:rFonts w:ascii="Times New Roman" w:hAnsi="Times New Roman" w:cs="Times New Roman"/>
          <w:sz w:val="24"/>
          <w:szCs w:val="24"/>
        </w:rPr>
        <w:t xml:space="preserve">: Exhibit B of </w:t>
      </w:r>
      <w:commentRangeStart w:id="9"/>
      <w:r>
        <w:rPr>
          <w:rFonts w:ascii="Times New Roman" w:hAnsi="Times New Roman" w:cs="Times New Roman"/>
          <w:sz w:val="24"/>
          <w:szCs w:val="24"/>
        </w:rPr>
        <w:t>lease agreement</w:t>
      </w:r>
      <w:commentRangeEnd w:id="9"/>
      <w:r w:rsidR="00D81466">
        <w:rPr>
          <w:rStyle w:val="CommentReference"/>
        </w:rPr>
        <w:commentReference w:id="9"/>
      </w:r>
      <w:r>
        <w:rPr>
          <w:rFonts w:ascii="Times New Roman" w:hAnsi="Times New Roman" w:cs="Times New Roman"/>
          <w:sz w:val="24"/>
          <w:szCs w:val="24"/>
        </w:rPr>
        <w:t xml:space="preserve"> 20-A13012 states, The Tribe will try to “plan work in the Bay from May 15 – July 30 when cultivation activities will be least disruptive to the use of the Bay by Brant and other waterfowl.”</w:t>
      </w:r>
      <w:commentRangeEnd w:id="7"/>
      <w:r w:rsidR="00CE1119">
        <w:rPr>
          <w:rStyle w:val="CommentReference"/>
        </w:rPr>
        <w:commentReference w:id="7"/>
      </w:r>
      <w:commentRangeEnd w:id="8"/>
      <w:r w:rsidR="00227FC3">
        <w:rPr>
          <w:rStyle w:val="CommentReference"/>
        </w:rPr>
        <w:commentReference w:id="8"/>
      </w:r>
    </w:p>
    <w:p w14:paraId="4DB27693" w14:textId="72459C0F" w:rsidR="00497E78" w:rsidRDefault="00497E78" w:rsidP="001D230C">
      <w:pPr>
        <w:spacing w:line="240" w:lineRule="auto"/>
        <w:rPr>
          <w:rFonts w:ascii="Times New Roman" w:hAnsi="Times New Roman" w:cs="Times New Roman"/>
          <w:sz w:val="24"/>
          <w:szCs w:val="24"/>
        </w:rPr>
      </w:pPr>
      <w:r>
        <w:rPr>
          <w:rFonts w:ascii="Times New Roman" w:hAnsi="Times New Roman" w:cs="Times New Roman"/>
          <w:sz w:val="24"/>
          <w:szCs w:val="24"/>
        </w:rPr>
        <w:t>2006: A letter from WA Department of Natural Resources</w:t>
      </w:r>
      <w:r w:rsidR="00DE6A21">
        <w:rPr>
          <w:rFonts w:ascii="Times New Roman" w:hAnsi="Times New Roman" w:cs="Times New Roman"/>
          <w:sz w:val="24"/>
          <w:szCs w:val="24"/>
        </w:rPr>
        <w:t xml:space="preserve"> (DNR)</w:t>
      </w:r>
      <w:r>
        <w:rPr>
          <w:rFonts w:ascii="Times New Roman" w:hAnsi="Times New Roman" w:cs="Times New Roman"/>
          <w:sz w:val="24"/>
          <w:szCs w:val="24"/>
        </w:rPr>
        <w:t xml:space="preserve"> to </w:t>
      </w:r>
      <w:commentRangeStart w:id="10"/>
      <w:commentRangeStart w:id="11"/>
      <w:proofErr w:type="spellStart"/>
      <w:r>
        <w:rPr>
          <w:rFonts w:ascii="Times New Roman" w:hAnsi="Times New Roman" w:cs="Times New Roman"/>
          <w:sz w:val="24"/>
          <w:szCs w:val="24"/>
        </w:rPr>
        <w:t>Minterbrook</w:t>
      </w:r>
      <w:proofErr w:type="spellEnd"/>
      <w:r>
        <w:rPr>
          <w:rFonts w:ascii="Times New Roman" w:hAnsi="Times New Roman" w:cs="Times New Roman"/>
          <w:sz w:val="24"/>
          <w:szCs w:val="24"/>
        </w:rPr>
        <w:t xml:space="preserve"> Oyster</w:t>
      </w:r>
      <w:commentRangeEnd w:id="10"/>
      <w:r w:rsidR="00CE1119">
        <w:rPr>
          <w:rStyle w:val="CommentReference"/>
        </w:rPr>
        <w:commentReference w:id="10"/>
      </w:r>
      <w:commentRangeEnd w:id="11"/>
      <w:r w:rsidR="00227FC3">
        <w:rPr>
          <w:rStyle w:val="CommentReference"/>
        </w:rPr>
        <w:commentReference w:id="11"/>
      </w:r>
      <w:r>
        <w:rPr>
          <w:rFonts w:ascii="Times New Roman" w:hAnsi="Times New Roman" w:cs="Times New Roman"/>
          <w:sz w:val="24"/>
          <w:szCs w:val="24"/>
        </w:rPr>
        <w:t xml:space="preserve"> regarding the harvest of </w:t>
      </w:r>
      <w:commentRangeStart w:id="12"/>
      <w:del w:id="13" w:author="Thomas, Sue" w:date="2019-04-10T13:28:00Z">
        <w:r w:rsidDel="00540596">
          <w:rPr>
            <w:rFonts w:ascii="Times New Roman" w:hAnsi="Times New Roman" w:cs="Times New Roman"/>
            <w:sz w:val="24"/>
            <w:szCs w:val="24"/>
          </w:rPr>
          <w:delText>remain</w:delText>
        </w:r>
        <w:r w:rsidR="008D3770" w:rsidDel="00540596">
          <w:rPr>
            <w:rFonts w:ascii="Times New Roman" w:hAnsi="Times New Roman" w:cs="Times New Roman"/>
            <w:sz w:val="24"/>
            <w:szCs w:val="24"/>
          </w:rPr>
          <w:delText xml:space="preserve">ing </w:delText>
        </w:r>
      </w:del>
      <w:r w:rsidR="008D3770">
        <w:rPr>
          <w:rFonts w:ascii="Times New Roman" w:hAnsi="Times New Roman" w:cs="Times New Roman"/>
          <w:sz w:val="24"/>
          <w:szCs w:val="24"/>
        </w:rPr>
        <w:t>oysters</w:t>
      </w:r>
      <w:ins w:id="14" w:author="Thomas, Sue" w:date="2019-04-10T13:23:00Z">
        <w:r w:rsidR="00D46C63">
          <w:rPr>
            <w:rFonts w:ascii="Times New Roman" w:hAnsi="Times New Roman" w:cs="Times New Roman"/>
            <w:sz w:val="24"/>
            <w:szCs w:val="24"/>
          </w:rPr>
          <w:t xml:space="preserve"> not harvested prior to the </w:t>
        </w:r>
      </w:ins>
      <w:ins w:id="15" w:author="Thomas, Sue" w:date="2019-04-10T13:24:00Z">
        <w:r w:rsidR="00D46C63">
          <w:rPr>
            <w:rFonts w:ascii="Times New Roman" w:hAnsi="Times New Roman" w:cs="Times New Roman"/>
            <w:sz w:val="24"/>
            <w:szCs w:val="24"/>
          </w:rPr>
          <w:t xml:space="preserve">2005 </w:t>
        </w:r>
      </w:ins>
      <w:ins w:id="16" w:author="Thomas, Sue" w:date="2019-04-10T13:23:00Z">
        <w:r w:rsidR="00D46C63">
          <w:rPr>
            <w:rFonts w:ascii="Times New Roman" w:hAnsi="Times New Roman" w:cs="Times New Roman"/>
            <w:sz w:val="24"/>
            <w:szCs w:val="24"/>
          </w:rPr>
          <w:t>closure</w:t>
        </w:r>
      </w:ins>
      <w:ins w:id="17" w:author="Thomas, Sue" w:date="2019-04-10T12:44:00Z">
        <w:r w:rsidR="000E5FDA">
          <w:rPr>
            <w:rFonts w:ascii="Times New Roman" w:hAnsi="Times New Roman" w:cs="Times New Roman"/>
            <w:sz w:val="24"/>
            <w:szCs w:val="24"/>
          </w:rPr>
          <w:t>,</w:t>
        </w:r>
      </w:ins>
      <w:r w:rsidR="008D3770">
        <w:rPr>
          <w:rFonts w:ascii="Times New Roman" w:hAnsi="Times New Roman" w:cs="Times New Roman"/>
          <w:sz w:val="24"/>
          <w:szCs w:val="24"/>
        </w:rPr>
        <w:t xml:space="preserve"> </w:t>
      </w:r>
      <w:del w:id="18" w:author="Thomas, Sue" w:date="2019-04-10T13:32:00Z">
        <w:r w:rsidR="008D3770" w:rsidDel="00540596">
          <w:rPr>
            <w:rFonts w:ascii="Times New Roman" w:hAnsi="Times New Roman" w:cs="Times New Roman"/>
            <w:sz w:val="24"/>
            <w:szCs w:val="24"/>
          </w:rPr>
          <w:delText>from the Tribe’s l</w:delText>
        </w:r>
        <w:r w:rsidDel="00540596">
          <w:rPr>
            <w:rFonts w:ascii="Times New Roman" w:hAnsi="Times New Roman" w:cs="Times New Roman"/>
            <w:sz w:val="24"/>
            <w:szCs w:val="24"/>
          </w:rPr>
          <w:delText xml:space="preserve">ease </w:delText>
        </w:r>
      </w:del>
      <w:r>
        <w:rPr>
          <w:rFonts w:ascii="Times New Roman" w:hAnsi="Times New Roman" w:cs="Times New Roman"/>
          <w:sz w:val="24"/>
          <w:szCs w:val="24"/>
        </w:rPr>
        <w:t>states</w:t>
      </w:r>
      <w:commentRangeEnd w:id="12"/>
      <w:ins w:id="19" w:author="Thomas, Sue" w:date="2019-04-10T13:24:00Z">
        <w:r w:rsidR="00540596">
          <w:rPr>
            <w:rFonts w:ascii="Times New Roman" w:hAnsi="Times New Roman" w:cs="Times New Roman"/>
            <w:sz w:val="24"/>
            <w:szCs w:val="24"/>
          </w:rPr>
          <w:t xml:space="preserve"> that</w:t>
        </w:r>
      </w:ins>
      <w:del w:id="20" w:author="Thomas, Sue" w:date="2019-04-10T13:30:00Z">
        <w:r w:rsidR="00D81466" w:rsidDel="00540596">
          <w:rPr>
            <w:rStyle w:val="CommentReference"/>
          </w:rPr>
          <w:commentReference w:id="12"/>
        </w:r>
      </w:del>
      <w:r>
        <w:rPr>
          <w:rFonts w:ascii="Times New Roman" w:hAnsi="Times New Roman" w:cs="Times New Roman"/>
          <w:sz w:val="24"/>
          <w:szCs w:val="24"/>
        </w:rPr>
        <w:t>, “</w:t>
      </w:r>
      <w:r w:rsidRPr="00497E78">
        <w:rPr>
          <w:rFonts w:ascii="Times New Roman" w:hAnsi="Times New Roman" w:cs="Times New Roman"/>
          <w:sz w:val="24"/>
          <w:szCs w:val="24"/>
        </w:rPr>
        <w:t>After consultation with the US Fish and Wildlife Service”</w:t>
      </w:r>
      <w:ins w:id="21" w:author="Thomas, Sue" w:date="2019-04-10T13:30:00Z">
        <w:r w:rsidR="00540596" w:rsidRPr="00540596">
          <w:t xml:space="preserve"> </w:t>
        </w:r>
        <w:proofErr w:type="spellStart"/>
        <w:r w:rsidR="00540596" w:rsidRPr="00540596">
          <w:rPr>
            <w:rFonts w:ascii="Times New Roman" w:hAnsi="Times New Roman" w:cs="Times New Roman"/>
            <w:sz w:val="24"/>
            <w:szCs w:val="24"/>
          </w:rPr>
          <w:t>Minterbrook</w:t>
        </w:r>
        <w:proofErr w:type="spellEnd"/>
        <w:r w:rsidR="00540596" w:rsidRPr="00540596">
          <w:rPr>
            <w:rFonts w:ascii="Times New Roman" w:hAnsi="Times New Roman" w:cs="Times New Roman"/>
            <w:sz w:val="24"/>
            <w:szCs w:val="24"/>
          </w:rPr>
          <w:t xml:space="preserve"> Oyster could harvest </w:t>
        </w:r>
      </w:ins>
      <w:ins w:id="22" w:author="Thomas, Sue" w:date="2019-04-10T13:31:00Z">
        <w:r w:rsidR="00540596">
          <w:rPr>
            <w:rFonts w:ascii="Times New Roman" w:hAnsi="Times New Roman" w:cs="Times New Roman"/>
            <w:sz w:val="24"/>
            <w:szCs w:val="24"/>
          </w:rPr>
          <w:t xml:space="preserve">from the Tribe’s lease </w:t>
        </w:r>
      </w:ins>
      <w:ins w:id="23" w:author="Thomas, Sue" w:date="2019-04-10T13:30:00Z">
        <w:r w:rsidR="00540596" w:rsidRPr="00540596">
          <w:rPr>
            <w:rFonts w:ascii="Times New Roman" w:hAnsi="Times New Roman" w:cs="Times New Roman"/>
            <w:sz w:val="24"/>
            <w:szCs w:val="24"/>
          </w:rPr>
          <w:t xml:space="preserve">under contract with the Tribe </w:t>
        </w:r>
      </w:ins>
      <w:del w:id="24" w:author="Thomas, Sue" w:date="2019-04-10T13:30:00Z">
        <w:r w:rsidRPr="00497E78" w:rsidDel="00540596">
          <w:rPr>
            <w:rFonts w:ascii="Times New Roman" w:hAnsi="Times New Roman" w:cs="Times New Roman"/>
            <w:sz w:val="24"/>
            <w:szCs w:val="24"/>
          </w:rPr>
          <w:delText>…</w:delText>
        </w:r>
      </w:del>
      <w:r w:rsidRPr="00497E78">
        <w:rPr>
          <w:rFonts w:ascii="Times New Roman" w:hAnsi="Times New Roman" w:cs="Times New Roman"/>
          <w:sz w:val="24"/>
          <w:szCs w:val="24"/>
        </w:rPr>
        <w:t>“</w:t>
      </w:r>
      <w:del w:id="25" w:author="Thomas, Sue" w:date="2019-04-10T13:30:00Z">
        <w:r w:rsidRPr="00497E78" w:rsidDel="00540596">
          <w:rPr>
            <w:rFonts w:ascii="Times New Roman" w:hAnsi="Times New Roman" w:cs="Times New Roman"/>
            <w:sz w:val="24"/>
            <w:szCs w:val="24"/>
          </w:rPr>
          <w:delText>harvest was acceptable</w:delText>
        </w:r>
      </w:del>
      <w:r w:rsidRPr="00497E78">
        <w:rPr>
          <w:rFonts w:ascii="Times New Roman" w:hAnsi="Times New Roman" w:cs="Times New Roman"/>
          <w:sz w:val="24"/>
          <w:szCs w:val="24"/>
        </w:rPr>
        <w:t xml:space="preserve"> as long as 1. Oysters were harvested by hand and </w:t>
      </w:r>
      <w:proofErr w:type="gramStart"/>
      <w:r w:rsidRPr="00497E78">
        <w:rPr>
          <w:rFonts w:ascii="Times New Roman" w:hAnsi="Times New Roman" w:cs="Times New Roman"/>
          <w:sz w:val="24"/>
          <w:szCs w:val="24"/>
        </w:rPr>
        <w:t>2</w:t>
      </w:r>
      <w:proofErr w:type="gramEnd"/>
      <w:r w:rsidRPr="00497E78">
        <w:rPr>
          <w:rFonts w:ascii="Times New Roman" w:hAnsi="Times New Roman" w:cs="Times New Roman"/>
          <w:sz w:val="24"/>
          <w:szCs w:val="24"/>
        </w:rPr>
        <w:t xml:space="preserve">. Harvest would start after </w:t>
      </w:r>
      <w:commentRangeStart w:id="26"/>
      <w:commentRangeStart w:id="27"/>
      <w:r w:rsidRPr="00497E78">
        <w:rPr>
          <w:rFonts w:ascii="Times New Roman" w:hAnsi="Times New Roman" w:cs="Times New Roman"/>
          <w:sz w:val="24"/>
          <w:szCs w:val="24"/>
        </w:rPr>
        <w:t>May 1</w:t>
      </w:r>
      <w:commentRangeEnd w:id="26"/>
      <w:r w:rsidR="00D81466">
        <w:rPr>
          <w:rStyle w:val="CommentReference"/>
        </w:rPr>
        <w:commentReference w:id="26"/>
      </w:r>
      <w:commentRangeEnd w:id="27"/>
      <w:r w:rsidR="00227FC3">
        <w:rPr>
          <w:rStyle w:val="CommentReference"/>
        </w:rPr>
        <w:commentReference w:id="27"/>
      </w:r>
      <w:r w:rsidRPr="00497E78">
        <w:rPr>
          <w:rFonts w:ascii="Times New Roman" w:hAnsi="Times New Roman" w:cs="Times New Roman"/>
          <w:sz w:val="24"/>
          <w:szCs w:val="24"/>
        </w:rPr>
        <w:t xml:space="preserve"> when spring use of the bay by </w:t>
      </w:r>
      <w:proofErr w:type="spellStart"/>
      <w:r w:rsidRPr="00497E78">
        <w:rPr>
          <w:rFonts w:ascii="Times New Roman" w:hAnsi="Times New Roman" w:cs="Times New Roman"/>
          <w:sz w:val="24"/>
          <w:szCs w:val="24"/>
        </w:rPr>
        <w:t>brants</w:t>
      </w:r>
      <w:proofErr w:type="spellEnd"/>
      <w:r w:rsidRPr="00497E78">
        <w:rPr>
          <w:rFonts w:ascii="Times New Roman" w:hAnsi="Times New Roman" w:cs="Times New Roman"/>
          <w:sz w:val="24"/>
          <w:szCs w:val="24"/>
        </w:rPr>
        <w:t xml:space="preserve"> is beginning to lessen.</w:t>
      </w:r>
      <w:r w:rsidR="005415F8">
        <w:rPr>
          <w:rFonts w:ascii="Times New Roman" w:hAnsi="Times New Roman" w:cs="Times New Roman"/>
          <w:sz w:val="24"/>
          <w:szCs w:val="24"/>
        </w:rPr>
        <w:t>”</w:t>
      </w:r>
      <w:r>
        <w:rPr>
          <w:rFonts w:ascii="Times New Roman" w:hAnsi="Times New Roman" w:cs="Times New Roman"/>
          <w:sz w:val="24"/>
          <w:szCs w:val="24"/>
        </w:rPr>
        <w:t xml:space="preserve"> </w:t>
      </w:r>
    </w:p>
    <w:p w14:paraId="169C67A6" w14:textId="60D4638A" w:rsidR="005415F8" w:rsidRDefault="005415F8" w:rsidP="001D230C">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2006</w:t>
      </w:r>
      <w:proofErr w:type="gramEnd"/>
      <w:r>
        <w:rPr>
          <w:rFonts w:ascii="Times New Roman" w:hAnsi="Times New Roman" w:cs="Times New Roman"/>
          <w:sz w:val="24"/>
          <w:szCs w:val="24"/>
        </w:rPr>
        <w:t xml:space="preserve">: Notes from a meeting with </w:t>
      </w:r>
      <w:r w:rsidR="0004451E">
        <w:rPr>
          <w:rFonts w:ascii="Times New Roman" w:hAnsi="Times New Roman" w:cs="Times New Roman"/>
          <w:sz w:val="24"/>
          <w:szCs w:val="24"/>
        </w:rPr>
        <w:t>the</w:t>
      </w:r>
      <w:r>
        <w:rPr>
          <w:rFonts w:ascii="Times New Roman" w:hAnsi="Times New Roman" w:cs="Times New Roman"/>
          <w:sz w:val="24"/>
          <w:szCs w:val="24"/>
        </w:rPr>
        <w:t xml:space="preserve"> Tribe</w:t>
      </w:r>
      <w:r w:rsidR="0004451E">
        <w:rPr>
          <w:rFonts w:ascii="Times New Roman" w:hAnsi="Times New Roman" w:cs="Times New Roman"/>
          <w:sz w:val="24"/>
          <w:szCs w:val="24"/>
        </w:rPr>
        <w:t>’s</w:t>
      </w:r>
      <w:r>
        <w:rPr>
          <w:rFonts w:ascii="Times New Roman" w:hAnsi="Times New Roman" w:cs="Times New Roman"/>
          <w:sz w:val="24"/>
          <w:szCs w:val="24"/>
        </w:rPr>
        <w:t xml:space="preserve"> staff </w:t>
      </w:r>
      <w:r w:rsidR="00A77205">
        <w:rPr>
          <w:rFonts w:ascii="Times New Roman" w:hAnsi="Times New Roman" w:cs="Times New Roman"/>
          <w:sz w:val="24"/>
          <w:szCs w:val="24"/>
        </w:rPr>
        <w:t xml:space="preserve">(re: using the lease for geoduck) record </w:t>
      </w:r>
      <w:r>
        <w:rPr>
          <w:rFonts w:ascii="Times New Roman" w:hAnsi="Times New Roman" w:cs="Times New Roman"/>
          <w:sz w:val="24"/>
          <w:szCs w:val="24"/>
        </w:rPr>
        <w:t>the Refuge Manager and Biotech expressed concerns about impacts to wildlife and purpose, eelgrass, and invertebrates</w:t>
      </w:r>
      <w:r w:rsidR="00A77205">
        <w:rPr>
          <w:rFonts w:ascii="Times New Roman" w:hAnsi="Times New Roman" w:cs="Times New Roman"/>
          <w:sz w:val="24"/>
          <w:szCs w:val="24"/>
        </w:rPr>
        <w:t xml:space="preserve">. </w:t>
      </w:r>
      <w:r w:rsidR="00DE6A21">
        <w:rPr>
          <w:rFonts w:ascii="Times New Roman" w:hAnsi="Times New Roman" w:cs="Times New Roman"/>
          <w:sz w:val="24"/>
          <w:szCs w:val="24"/>
        </w:rPr>
        <w:t xml:space="preserve">Refuge staff </w:t>
      </w:r>
      <w:r w:rsidR="00A77205">
        <w:rPr>
          <w:rFonts w:ascii="Times New Roman" w:hAnsi="Times New Roman" w:cs="Times New Roman"/>
          <w:sz w:val="24"/>
          <w:szCs w:val="24"/>
        </w:rPr>
        <w:t>also shared concerns regarding impacts on birds from the timing of planting and harvesting. The Refuge Manager stated that he would rather see no aquaculture in the bay</w:t>
      </w:r>
      <w:del w:id="28" w:author="McCarthy, Nicole" w:date="2019-04-09T10:09:00Z">
        <w:r w:rsidR="00A77205" w:rsidDel="004C107B">
          <w:rPr>
            <w:rFonts w:ascii="Times New Roman" w:hAnsi="Times New Roman" w:cs="Times New Roman"/>
            <w:sz w:val="24"/>
            <w:szCs w:val="24"/>
          </w:rPr>
          <w:delText xml:space="preserve">. </w:delText>
        </w:r>
        <w:r w:rsidDel="004C107B">
          <w:rPr>
            <w:rFonts w:ascii="Times New Roman" w:hAnsi="Times New Roman" w:cs="Times New Roman"/>
            <w:sz w:val="24"/>
            <w:szCs w:val="24"/>
          </w:rPr>
          <w:delText xml:space="preserve"> </w:delText>
        </w:r>
      </w:del>
      <w:ins w:id="29" w:author="McCarthy, Nicole" w:date="2019-04-09T10:09:00Z">
        <w:r w:rsidR="004C107B">
          <w:rPr>
            <w:rFonts w:ascii="Times New Roman" w:hAnsi="Times New Roman" w:cs="Times New Roman"/>
            <w:sz w:val="24"/>
            <w:szCs w:val="24"/>
          </w:rPr>
          <w:t xml:space="preserve">. </w:t>
        </w:r>
      </w:ins>
    </w:p>
    <w:p w14:paraId="49AFA641" w14:textId="74CC50E8" w:rsidR="00497E78" w:rsidRDefault="00497E78" w:rsidP="001D230C">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1990</w:t>
      </w:r>
      <w:proofErr w:type="gramEnd"/>
      <w:r>
        <w:rPr>
          <w:rFonts w:ascii="Times New Roman" w:hAnsi="Times New Roman" w:cs="Times New Roman"/>
          <w:sz w:val="24"/>
          <w:szCs w:val="24"/>
        </w:rPr>
        <w:t xml:space="preserve">: </w:t>
      </w:r>
      <w:r w:rsidR="005415F8">
        <w:rPr>
          <w:rFonts w:ascii="Times New Roman" w:hAnsi="Times New Roman" w:cs="Times New Roman"/>
          <w:sz w:val="24"/>
          <w:szCs w:val="24"/>
        </w:rPr>
        <w:t>Letter from the Refuge Manager to DNR, emphasized</w:t>
      </w:r>
      <w:r w:rsidR="005415F8" w:rsidRPr="005415F8">
        <w:rPr>
          <w:rFonts w:ascii="Times New Roman" w:hAnsi="Times New Roman" w:cs="Times New Roman"/>
          <w:sz w:val="24"/>
          <w:szCs w:val="24"/>
        </w:rPr>
        <w:t xml:space="preserve"> the importance of the area for wintering and migrating waterfowl. </w:t>
      </w:r>
      <w:r w:rsidR="00940D0E">
        <w:rPr>
          <w:rFonts w:ascii="Times New Roman" w:hAnsi="Times New Roman" w:cs="Times New Roman"/>
          <w:sz w:val="24"/>
          <w:szCs w:val="24"/>
        </w:rPr>
        <w:t>R</w:t>
      </w:r>
      <w:r w:rsidR="005415F8" w:rsidRPr="005415F8">
        <w:rPr>
          <w:rFonts w:ascii="Times New Roman" w:hAnsi="Times New Roman" w:cs="Times New Roman"/>
          <w:sz w:val="24"/>
          <w:szCs w:val="24"/>
        </w:rPr>
        <w:t xml:space="preserve">equested a provision that the </w:t>
      </w:r>
      <w:r w:rsidR="005415F8">
        <w:rPr>
          <w:rFonts w:ascii="Times New Roman" w:hAnsi="Times New Roman" w:cs="Times New Roman"/>
          <w:sz w:val="24"/>
          <w:szCs w:val="24"/>
        </w:rPr>
        <w:t xml:space="preserve">“oyster </w:t>
      </w:r>
      <w:r w:rsidR="005415F8" w:rsidRPr="005415F8">
        <w:rPr>
          <w:rFonts w:ascii="Times New Roman" w:hAnsi="Times New Roman" w:cs="Times New Roman"/>
          <w:sz w:val="24"/>
          <w:szCs w:val="24"/>
        </w:rPr>
        <w:t>operation be conducted in such a manner as to minimize interference with waterfowl and public use.</w:t>
      </w:r>
      <w:r w:rsidR="005415F8">
        <w:rPr>
          <w:rFonts w:ascii="Times New Roman" w:hAnsi="Times New Roman" w:cs="Times New Roman"/>
          <w:sz w:val="24"/>
          <w:szCs w:val="24"/>
        </w:rPr>
        <w:t>”</w:t>
      </w:r>
      <w:r w:rsidR="005415F8" w:rsidRPr="005415F8">
        <w:rPr>
          <w:rFonts w:ascii="Times New Roman" w:hAnsi="Times New Roman" w:cs="Times New Roman"/>
          <w:sz w:val="24"/>
          <w:szCs w:val="24"/>
        </w:rPr>
        <w:t xml:space="preserve"> </w:t>
      </w:r>
      <w:r w:rsidR="005415F8">
        <w:rPr>
          <w:rFonts w:ascii="Times New Roman" w:hAnsi="Times New Roman" w:cs="Times New Roman"/>
          <w:sz w:val="24"/>
          <w:szCs w:val="24"/>
        </w:rPr>
        <w:t xml:space="preserve"> </w:t>
      </w:r>
    </w:p>
    <w:p w14:paraId="602C2EB8" w14:textId="56D6F287" w:rsidR="005415F8" w:rsidRDefault="005415F8">
      <w:pPr>
        <w:spacing w:line="240" w:lineRule="auto"/>
        <w:rPr>
          <w:rFonts w:ascii="Times New Roman" w:hAnsi="Times New Roman" w:cs="Times New Roman"/>
          <w:sz w:val="24"/>
          <w:szCs w:val="24"/>
        </w:rPr>
        <w:pPrChange w:id="30" w:author="McCarthy, Nicole" w:date="2019-04-09T10:11:00Z">
          <w:pPr/>
        </w:pPrChange>
      </w:pPr>
      <w:r w:rsidRPr="005415F8">
        <w:rPr>
          <w:rFonts w:ascii="Times New Roman" w:hAnsi="Times New Roman" w:cs="Times New Roman"/>
          <w:sz w:val="24"/>
          <w:szCs w:val="24"/>
        </w:rPr>
        <w:t>1983: Letter from Ecological Services Field Supervisor to Clallam County regarding the previous lease held on this location, requested “harvest only be allowed May 1 – September 30 to avoid the greatest waterfowl concentrations”</w:t>
      </w:r>
    </w:p>
    <w:p w14:paraId="29491A85" w14:textId="0BBCA1B2" w:rsidR="00DD435C" w:rsidRDefault="00DD435C" w:rsidP="001D230C">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Assertion: </w:t>
      </w:r>
      <w:r w:rsidR="00473826">
        <w:rPr>
          <w:rFonts w:ascii="Times New Roman" w:hAnsi="Times New Roman" w:cs="Times New Roman"/>
          <w:b/>
          <w:sz w:val="24"/>
          <w:szCs w:val="24"/>
        </w:rPr>
        <w:t>“</w:t>
      </w:r>
      <w:r w:rsidR="00D11C4D">
        <w:rPr>
          <w:rFonts w:ascii="Times New Roman" w:hAnsi="Times New Roman" w:cs="Times New Roman"/>
          <w:b/>
          <w:sz w:val="24"/>
          <w:szCs w:val="24"/>
        </w:rPr>
        <w:t>…</w:t>
      </w:r>
      <w:r w:rsidR="00D13C10">
        <w:rPr>
          <w:rFonts w:ascii="Times New Roman" w:hAnsi="Times New Roman" w:cs="Times New Roman"/>
          <w:sz w:val="24"/>
          <w:szCs w:val="24"/>
        </w:rPr>
        <w:t>a</w:t>
      </w:r>
      <w:r w:rsidRPr="00DD435C">
        <w:rPr>
          <w:rFonts w:ascii="Times New Roman" w:hAnsi="Times New Roman" w:cs="Times New Roman"/>
          <w:sz w:val="24"/>
          <w:szCs w:val="24"/>
        </w:rPr>
        <w:t>ctivities associated with oyster cultivation are noticeably absent from the 2013 Dungeness Wildlife Comprehensive Conservation Plan</w:t>
      </w:r>
      <w:r w:rsidR="00D13C10">
        <w:rPr>
          <w:rFonts w:ascii="Times New Roman" w:hAnsi="Times New Roman" w:cs="Times New Roman"/>
          <w:sz w:val="24"/>
          <w:szCs w:val="24"/>
        </w:rPr>
        <w:t>…”</w:t>
      </w:r>
    </w:p>
    <w:p w14:paraId="3A324A06" w14:textId="6C661F6B" w:rsidR="00DD435C" w:rsidRDefault="00DD435C" w:rsidP="001D230C">
      <w:pPr>
        <w:spacing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Response: </w:t>
      </w:r>
      <w:r w:rsidRPr="00DD435C">
        <w:rPr>
          <w:rFonts w:ascii="Times New Roman" w:hAnsi="Times New Roman" w:cs="Times New Roman"/>
          <w:sz w:val="24"/>
          <w:szCs w:val="24"/>
        </w:rPr>
        <w:t>The CCP was completed in 2013</w:t>
      </w:r>
      <w:r w:rsidR="00715621">
        <w:rPr>
          <w:rFonts w:ascii="Times New Roman" w:hAnsi="Times New Roman" w:cs="Times New Roman"/>
          <w:sz w:val="24"/>
          <w:szCs w:val="24"/>
        </w:rPr>
        <w:t>. The</w:t>
      </w:r>
      <w:r w:rsidRPr="00DD435C">
        <w:rPr>
          <w:rFonts w:ascii="Times New Roman" w:hAnsi="Times New Roman" w:cs="Times New Roman"/>
          <w:sz w:val="24"/>
          <w:szCs w:val="24"/>
        </w:rPr>
        <w:t xml:space="preserve"> Tribe did not begin discussion</w:t>
      </w:r>
      <w:r w:rsidR="008D3770">
        <w:rPr>
          <w:rFonts w:ascii="Times New Roman" w:hAnsi="Times New Roman" w:cs="Times New Roman"/>
          <w:sz w:val="24"/>
          <w:szCs w:val="24"/>
        </w:rPr>
        <w:t>s</w:t>
      </w:r>
      <w:r w:rsidRPr="00DD435C">
        <w:rPr>
          <w:rFonts w:ascii="Times New Roman" w:hAnsi="Times New Roman" w:cs="Times New Roman"/>
          <w:sz w:val="24"/>
          <w:szCs w:val="24"/>
        </w:rPr>
        <w:t xml:space="preserve"> related to permitting this most recent activity until 2015. The CCP discusses management acti</w:t>
      </w:r>
      <w:r w:rsidR="00715621">
        <w:rPr>
          <w:rFonts w:ascii="Times New Roman" w:hAnsi="Times New Roman" w:cs="Times New Roman"/>
          <w:sz w:val="24"/>
          <w:szCs w:val="24"/>
        </w:rPr>
        <w:t>ons to be taken by the Refuge. S</w:t>
      </w:r>
      <w:r w:rsidRPr="00DD435C">
        <w:rPr>
          <w:rFonts w:ascii="Times New Roman" w:hAnsi="Times New Roman" w:cs="Times New Roman"/>
          <w:sz w:val="24"/>
          <w:szCs w:val="24"/>
        </w:rPr>
        <w:t>ince authorization of this activity is not within the jurisdiction of the Refuge</w:t>
      </w:r>
      <w:r w:rsidR="00DA5CBB">
        <w:rPr>
          <w:rFonts w:ascii="Times New Roman" w:hAnsi="Times New Roman" w:cs="Times New Roman"/>
          <w:sz w:val="24"/>
          <w:szCs w:val="24"/>
        </w:rPr>
        <w:t xml:space="preserve"> and was not actively occurring or proposed,</w:t>
      </w:r>
      <w:r w:rsidRPr="00DD435C">
        <w:rPr>
          <w:rFonts w:ascii="Times New Roman" w:hAnsi="Times New Roman" w:cs="Times New Roman"/>
          <w:sz w:val="24"/>
          <w:szCs w:val="24"/>
        </w:rPr>
        <w:t xml:space="preserve"> it </w:t>
      </w:r>
      <w:r w:rsidR="00715621">
        <w:rPr>
          <w:rFonts w:ascii="Times New Roman" w:hAnsi="Times New Roman" w:cs="Times New Roman"/>
          <w:sz w:val="24"/>
          <w:szCs w:val="24"/>
        </w:rPr>
        <w:t>would</w:t>
      </w:r>
      <w:r w:rsidRPr="00DD435C">
        <w:rPr>
          <w:rFonts w:ascii="Times New Roman" w:hAnsi="Times New Roman" w:cs="Times New Roman"/>
          <w:sz w:val="24"/>
          <w:szCs w:val="24"/>
        </w:rPr>
        <w:t xml:space="preserve"> not </w:t>
      </w:r>
      <w:r w:rsidR="00715621">
        <w:rPr>
          <w:rFonts w:ascii="Times New Roman" w:hAnsi="Times New Roman" w:cs="Times New Roman"/>
          <w:sz w:val="24"/>
          <w:szCs w:val="24"/>
        </w:rPr>
        <w:t xml:space="preserve">be a discussion point for </w:t>
      </w:r>
      <w:r w:rsidRPr="00DD435C">
        <w:rPr>
          <w:rFonts w:ascii="Times New Roman" w:hAnsi="Times New Roman" w:cs="Times New Roman"/>
          <w:sz w:val="24"/>
          <w:szCs w:val="24"/>
        </w:rPr>
        <w:t>the CCP.</w:t>
      </w:r>
      <w:r w:rsidR="00DE6A21">
        <w:rPr>
          <w:rFonts w:ascii="Times New Roman" w:hAnsi="Times New Roman" w:cs="Times New Roman"/>
          <w:sz w:val="24"/>
          <w:szCs w:val="24"/>
        </w:rPr>
        <w:t xml:space="preserve"> </w:t>
      </w:r>
      <w:r w:rsidR="00DA5CBB">
        <w:rPr>
          <w:rFonts w:ascii="Times New Roman" w:hAnsi="Times New Roman" w:cs="Times New Roman"/>
          <w:sz w:val="24"/>
          <w:szCs w:val="24"/>
        </w:rPr>
        <w:t xml:space="preserve">Clallam County, US Army Corps of Engineers (ACE) and Washington State Department of Ecology (Ecology) are the permitting agencies for this action. The Refuge has provided comments </w:t>
      </w:r>
      <w:r w:rsidR="006F0B50">
        <w:rPr>
          <w:rFonts w:ascii="Times New Roman" w:hAnsi="Times New Roman" w:cs="Times New Roman"/>
          <w:sz w:val="24"/>
          <w:szCs w:val="24"/>
        </w:rPr>
        <w:t xml:space="preserve">relating to Refuge impacts </w:t>
      </w:r>
      <w:r w:rsidR="00DA5CBB">
        <w:rPr>
          <w:rFonts w:ascii="Times New Roman" w:hAnsi="Times New Roman" w:cs="Times New Roman"/>
          <w:sz w:val="24"/>
          <w:szCs w:val="24"/>
        </w:rPr>
        <w:t>during formal comment periods</w:t>
      </w:r>
      <w:r w:rsidR="006F0B50">
        <w:rPr>
          <w:rFonts w:ascii="Times New Roman" w:hAnsi="Times New Roman" w:cs="Times New Roman"/>
          <w:sz w:val="24"/>
          <w:szCs w:val="24"/>
        </w:rPr>
        <w:t xml:space="preserve"> in response </w:t>
      </w:r>
      <w:r w:rsidR="003C7747">
        <w:rPr>
          <w:rFonts w:ascii="Times New Roman" w:hAnsi="Times New Roman" w:cs="Times New Roman"/>
          <w:sz w:val="24"/>
          <w:szCs w:val="24"/>
        </w:rPr>
        <w:t xml:space="preserve">to </w:t>
      </w:r>
      <w:r w:rsidR="00DA5CBB">
        <w:rPr>
          <w:rFonts w:ascii="Times New Roman" w:hAnsi="Times New Roman" w:cs="Times New Roman"/>
          <w:sz w:val="24"/>
          <w:szCs w:val="24"/>
        </w:rPr>
        <w:t>Notices of Application</w:t>
      </w:r>
      <w:r w:rsidR="006F0B50">
        <w:rPr>
          <w:rFonts w:ascii="Times New Roman" w:hAnsi="Times New Roman" w:cs="Times New Roman"/>
          <w:sz w:val="24"/>
          <w:szCs w:val="24"/>
        </w:rPr>
        <w:t xml:space="preserve"> received</w:t>
      </w:r>
      <w:r w:rsidR="00DA5CBB">
        <w:rPr>
          <w:rFonts w:ascii="Times New Roman" w:hAnsi="Times New Roman" w:cs="Times New Roman"/>
          <w:sz w:val="24"/>
          <w:szCs w:val="24"/>
        </w:rPr>
        <w:t xml:space="preserve"> from the permitting agencies.</w:t>
      </w:r>
    </w:p>
    <w:p w14:paraId="374851DF" w14:textId="61070011" w:rsidR="00DD435C" w:rsidRDefault="00DD435C" w:rsidP="001D230C">
      <w:pPr>
        <w:spacing w:line="240" w:lineRule="auto"/>
        <w:rPr>
          <w:rFonts w:ascii="Times New Roman" w:hAnsi="Times New Roman" w:cs="Times New Roman"/>
          <w:sz w:val="24"/>
          <w:szCs w:val="24"/>
        </w:rPr>
      </w:pPr>
      <w:r>
        <w:rPr>
          <w:rFonts w:ascii="Times New Roman" w:hAnsi="Times New Roman" w:cs="Times New Roman"/>
          <w:b/>
          <w:sz w:val="24"/>
          <w:szCs w:val="24"/>
        </w:rPr>
        <w:t xml:space="preserve">Assertion: </w:t>
      </w:r>
      <w:r w:rsidR="00D13C10">
        <w:rPr>
          <w:rFonts w:ascii="Times New Roman" w:hAnsi="Times New Roman" w:cs="Times New Roman"/>
          <w:b/>
          <w:sz w:val="24"/>
          <w:szCs w:val="24"/>
        </w:rPr>
        <w:t>“</w:t>
      </w:r>
      <w:r>
        <w:rPr>
          <w:rFonts w:ascii="Times New Roman" w:hAnsi="Times New Roman" w:cs="Times New Roman"/>
          <w:sz w:val="24"/>
          <w:szCs w:val="24"/>
        </w:rPr>
        <w:t>Th</w:t>
      </w:r>
      <w:r w:rsidR="00D13C10">
        <w:rPr>
          <w:rFonts w:ascii="Times New Roman" w:hAnsi="Times New Roman" w:cs="Times New Roman"/>
          <w:sz w:val="24"/>
          <w:szCs w:val="24"/>
        </w:rPr>
        <w:t>is exemplifies the poor communication, and hence relationship, that USFWS staff has had with the Tribe on this matter.”</w:t>
      </w:r>
    </w:p>
    <w:p w14:paraId="310860BA" w14:textId="73A677D6" w:rsidR="009B2CF1" w:rsidRDefault="00DD435C" w:rsidP="001D230C">
      <w:pPr>
        <w:spacing w:line="240" w:lineRule="auto"/>
        <w:rPr>
          <w:rFonts w:ascii="Times New Roman" w:hAnsi="Times New Roman" w:cs="Times New Roman"/>
          <w:sz w:val="24"/>
          <w:szCs w:val="24"/>
        </w:rPr>
      </w:pPr>
      <w:r>
        <w:rPr>
          <w:rFonts w:ascii="Times New Roman" w:hAnsi="Times New Roman" w:cs="Times New Roman"/>
          <w:b/>
          <w:sz w:val="24"/>
          <w:szCs w:val="24"/>
        </w:rPr>
        <w:t xml:space="preserve">Response: </w:t>
      </w:r>
      <w:r w:rsidR="00E85E71">
        <w:rPr>
          <w:rFonts w:ascii="Times New Roman" w:hAnsi="Times New Roman" w:cs="Times New Roman"/>
          <w:sz w:val="24"/>
          <w:szCs w:val="24"/>
        </w:rPr>
        <w:t xml:space="preserve">In 2015, the Tribe informally </w:t>
      </w:r>
      <w:r w:rsidR="00E468E3">
        <w:rPr>
          <w:rFonts w:ascii="Times New Roman" w:hAnsi="Times New Roman" w:cs="Times New Roman"/>
          <w:sz w:val="24"/>
          <w:szCs w:val="24"/>
        </w:rPr>
        <w:t>stated their desire to re-establish oyster aquaculture on this site</w:t>
      </w:r>
      <w:del w:id="31" w:author="McCarthy, Nicole" w:date="2019-04-09T10:09:00Z">
        <w:r w:rsidR="00E468E3" w:rsidDel="004C107B">
          <w:rPr>
            <w:rFonts w:ascii="Times New Roman" w:hAnsi="Times New Roman" w:cs="Times New Roman"/>
            <w:sz w:val="24"/>
            <w:szCs w:val="24"/>
          </w:rPr>
          <w:delText xml:space="preserve">. </w:delText>
        </w:r>
      </w:del>
      <w:del w:id="32" w:author="McCarthy, Nicole" w:date="2019-04-09T09:51:00Z">
        <w:r w:rsidR="00E468E3" w:rsidDel="00CE1119">
          <w:rPr>
            <w:rFonts w:ascii="Times New Roman" w:hAnsi="Times New Roman" w:cs="Times New Roman"/>
            <w:sz w:val="24"/>
            <w:szCs w:val="24"/>
          </w:rPr>
          <w:delText xml:space="preserve"> </w:delText>
        </w:r>
      </w:del>
      <w:ins w:id="33" w:author="McCarthy, Nicole" w:date="2019-04-09T10:09:00Z">
        <w:r w:rsidR="004C107B">
          <w:rPr>
            <w:rFonts w:ascii="Times New Roman" w:hAnsi="Times New Roman" w:cs="Times New Roman"/>
            <w:sz w:val="24"/>
            <w:szCs w:val="24"/>
          </w:rPr>
          <w:t xml:space="preserve">. </w:t>
        </w:r>
      </w:ins>
      <w:r w:rsidR="00E468E3">
        <w:rPr>
          <w:rFonts w:ascii="Times New Roman" w:hAnsi="Times New Roman" w:cs="Times New Roman"/>
          <w:sz w:val="24"/>
          <w:szCs w:val="24"/>
        </w:rPr>
        <w:t>Since that time,</w:t>
      </w:r>
      <w:ins w:id="34" w:author="McCarthy, Nicole" w:date="2019-04-09T09:51:00Z">
        <w:r w:rsidR="00CE1119">
          <w:rPr>
            <w:rFonts w:ascii="Times New Roman" w:hAnsi="Times New Roman" w:cs="Times New Roman"/>
            <w:sz w:val="24"/>
            <w:szCs w:val="24"/>
          </w:rPr>
          <w:t xml:space="preserve"> </w:t>
        </w:r>
      </w:ins>
      <w:r>
        <w:rPr>
          <w:rFonts w:ascii="Times New Roman" w:hAnsi="Times New Roman" w:cs="Times New Roman"/>
          <w:sz w:val="24"/>
          <w:szCs w:val="24"/>
        </w:rPr>
        <w:t>Refuge</w:t>
      </w:r>
      <w:r w:rsidR="00E468E3">
        <w:rPr>
          <w:rFonts w:ascii="Times New Roman" w:hAnsi="Times New Roman" w:cs="Times New Roman"/>
          <w:sz w:val="24"/>
          <w:szCs w:val="24"/>
        </w:rPr>
        <w:t xml:space="preserve"> and </w:t>
      </w:r>
      <w:del w:id="35" w:author="McCarthy, Nicole" w:date="2019-04-09T10:13:00Z">
        <w:r w:rsidR="00E468E3" w:rsidDel="004C107B">
          <w:rPr>
            <w:rFonts w:ascii="Times New Roman" w:hAnsi="Times New Roman" w:cs="Times New Roman"/>
            <w:sz w:val="24"/>
            <w:szCs w:val="24"/>
          </w:rPr>
          <w:delText xml:space="preserve">FWS </w:delText>
        </w:r>
      </w:del>
      <w:ins w:id="36" w:author="McCarthy, Nicole" w:date="2019-04-09T10:13:00Z">
        <w:r w:rsidR="004C107B">
          <w:rPr>
            <w:rFonts w:ascii="Times New Roman" w:hAnsi="Times New Roman" w:cs="Times New Roman"/>
            <w:sz w:val="24"/>
            <w:szCs w:val="24"/>
          </w:rPr>
          <w:t xml:space="preserve">Service </w:t>
        </w:r>
      </w:ins>
      <w:r w:rsidR="00E468E3">
        <w:rPr>
          <w:rFonts w:ascii="Times New Roman" w:hAnsi="Times New Roman" w:cs="Times New Roman"/>
          <w:sz w:val="24"/>
          <w:szCs w:val="24"/>
        </w:rPr>
        <w:t>staff have</w:t>
      </w:r>
      <w:r w:rsidR="007A142C">
        <w:rPr>
          <w:rFonts w:ascii="Times New Roman" w:hAnsi="Times New Roman" w:cs="Times New Roman"/>
          <w:sz w:val="24"/>
          <w:szCs w:val="24"/>
        </w:rPr>
        <w:t xml:space="preserve"> led joint eelgrass surveys, attended an on-site visit, and</w:t>
      </w:r>
      <w:r w:rsidR="00CB6A87">
        <w:rPr>
          <w:rFonts w:ascii="Times New Roman" w:hAnsi="Times New Roman" w:cs="Times New Roman"/>
          <w:sz w:val="24"/>
          <w:szCs w:val="24"/>
        </w:rPr>
        <w:t xml:space="preserve"> met with the </w:t>
      </w:r>
      <w:r w:rsidR="00E85E71">
        <w:rPr>
          <w:rFonts w:ascii="Times New Roman" w:hAnsi="Times New Roman" w:cs="Times New Roman"/>
          <w:sz w:val="24"/>
          <w:szCs w:val="24"/>
        </w:rPr>
        <w:t xml:space="preserve">Tribe </w:t>
      </w:r>
      <w:r w:rsidR="009B2CF1">
        <w:rPr>
          <w:rFonts w:ascii="Times New Roman" w:hAnsi="Times New Roman" w:cs="Times New Roman"/>
          <w:sz w:val="24"/>
          <w:szCs w:val="24"/>
        </w:rPr>
        <w:t>to discuss this matter on the following occasions:</w:t>
      </w:r>
    </w:p>
    <w:p w14:paraId="28FEA6DC" w14:textId="48178D3B" w:rsidR="009B2CF1" w:rsidRPr="00021534" w:rsidRDefault="009B2CF1" w:rsidP="00FB6991">
      <w:pPr>
        <w:spacing w:after="0" w:line="240" w:lineRule="auto"/>
        <w:rPr>
          <w:rFonts w:ascii="Times New Roman" w:hAnsi="Times New Roman" w:cs="Times New Roman"/>
          <w:sz w:val="24"/>
          <w:szCs w:val="24"/>
          <w:u w:val="single"/>
        </w:rPr>
      </w:pPr>
      <w:r w:rsidRPr="00021534">
        <w:rPr>
          <w:rFonts w:ascii="Times New Roman" w:hAnsi="Times New Roman" w:cs="Times New Roman"/>
          <w:sz w:val="24"/>
          <w:szCs w:val="24"/>
          <w:u w:val="single"/>
        </w:rPr>
        <w:t>Meetings</w:t>
      </w:r>
      <w:r w:rsidR="007A142C">
        <w:rPr>
          <w:rFonts w:ascii="Times New Roman" w:hAnsi="Times New Roman" w:cs="Times New Roman"/>
          <w:sz w:val="24"/>
          <w:szCs w:val="24"/>
          <w:u w:val="single"/>
        </w:rPr>
        <w:t>, Surveys and Site Visits</w:t>
      </w:r>
    </w:p>
    <w:p w14:paraId="4C5416B2" w14:textId="63520D42" w:rsidR="009B2CF1" w:rsidRDefault="009B2CF1" w:rsidP="009B2CF1">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September 17, 2015: </w:t>
      </w:r>
      <w:r w:rsidR="002961C5">
        <w:rPr>
          <w:rFonts w:ascii="Times New Roman" w:hAnsi="Times New Roman" w:cs="Times New Roman"/>
          <w:sz w:val="24"/>
          <w:szCs w:val="24"/>
        </w:rPr>
        <w:t xml:space="preserve">Meeting - </w:t>
      </w:r>
      <w:r>
        <w:rPr>
          <w:rFonts w:ascii="Times New Roman" w:hAnsi="Times New Roman" w:cs="Times New Roman"/>
          <w:sz w:val="24"/>
          <w:szCs w:val="24"/>
        </w:rPr>
        <w:t>Tribal Council</w:t>
      </w:r>
      <w:r w:rsidR="006C6044">
        <w:rPr>
          <w:rFonts w:ascii="Times New Roman" w:hAnsi="Times New Roman" w:cs="Times New Roman"/>
          <w:sz w:val="24"/>
          <w:szCs w:val="24"/>
        </w:rPr>
        <w:t>man Grinnell</w:t>
      </w:r>
      <w:r w:rsidR="00D11C4D">
        <w:rPr>
          <w:rFonts w:ascii="Times New Roman" w:hAnsi="Times New Roman" w:cs="Times New Roman"/>
          <w:sz w:val="24"/>
          <w:szCs w:val="24"/>
        </w:rPr>
        <w:t xml:space="preserve">, Tribal </w:t>
      </w:r>
      <w:r w:rsidR="006C6044">
        <w:rPr>
          <w:rFonts w:ascii="Times New Roman" w:hAnsi="Times New Roman" w:cs="Times New Roman"/>
          <w:sz w:val="24"/>
          <w:szCs w:val="24"/>
        </w:rPr>
        <w:t xml:space="preserve">Natural Resources </w:t>
      </w:r>
      <w:r>
        <w:rPr>
          <w:rFonts w:ascii="Times New Roman" w:hAnsi="Times New Roman" w:cs="Times New Roman"/>
          <w:sz w:val="24"/>
          <w:szCs w:val="24"/>
        </w:rPr>
        <w:t>Staff</w:t>
      </w:r>
      <w:r w:rsidR="00D11C4D">
        <w:rPr>
          <w:rFonts w:ascii="Times New Roman" w:hAnsi="Times New Roman" w:cs="Times New Roman"/>
          <w:sz w:val="24"/>
          <w:szCs w:val="24"/>
        </w:rPr>
        <w:t xml:space="preserve"> (Kelly Toy, Scott </w:t>
      </w:r>
      <w:proofErr w:type="spellStart"/>
      <w:r w:rsidR="00D11C4D">
        <w:rPr>
          <w:rFonts w:ascii="Times New Roman" w:hAnsi="Times New Roman" w:cs="Times New Roman"/>
          <w:sz w:val="24"/>
          <w:szCs w:val="24"/>
        </w:rPr>
        <w:t>Chitwood</w:t>
      </w:r>
      <w:proofErr w:type="spellEnd"/>
      <w:r w:rsidR="00D11C4D">
        <w:rPr>
          <w:rFonts w:ascii="Times New Roman" w:hAnsi="Times New Roman" w:cs="Times New Roman"/>
          <w:sz w:val="24"/>
          <w:szCs w:val="24"/>
        </w:rPr>
        <w:t xml:space="preserve">, Ralph </w:t>
      </w:r>
      <w:proofErr w:type="spellStart"/>
      <w:r w:rsidR="00D11C4D">
        <w:rPr>
          <w:rFonts w:ascii="Times New Roman" w:hAnsi="Times New Roman" w:cs="Times New Roman"/>
          <w:sz w:val="24"/>
          <w:szCs w:val="24"/>
        </w:rPr>
        <w:t>Riccio</w:t>
      </w:r>
      <w:proofErr w:type="spellEnd"/>
      <w:r w:rsidR="00D11C4D">
        <w:rPr>
          <w:rFonts w:ascii="Times New Roman" w:hAnsi="Times New Roman" w:cs="Times New Roman"/>
          <w:sz w:val="24"/>
          <w:szCs w:val="24"/>
        </w:rPr>
        <w:t>)</w:t>
      </w:r>
      <w:r>
        <w:rPr>
          <w:rFonts w:ascii="Times New Roman" w:hAnsi="Times New Roman" w:cs="Times New Roman"/>
          <w:sz w:val="24"/>
          <w:szCs w:val="24"/>
        </w:rPr>
        <w:t>,</w:t>
      </w:r>
      <w:r w:rsidR="00D11C4D">
        <w:rPr>
          <w:rFonts w:ascii="Times New Roman" w:hAnsi="Times New Roman" w:cs="Times New Roman"/>
          <w:sz w:val="24"/>
          <w:szCs w:val="24"/>
        </w:rPr>
        <w:t xml:space="preserve"> USFWS </w:t>
      </w:r>
      <w:proofErr w:type="spellStart"/>
      <w:r w:rsidR="00D11C4D">
        <w:rPr>
          <w:rFonts w:ascii="Times New Roman" w:hAnsi="Times New Roman" w:cs="Times New Roman"/>
          <w:sz w:val="24"/>
          <w:szCs w:val="24"/>
        </w:rPr>
        <w:t>R1</w:t>
      </w:r>
      <w:proofErr w:type="spellEnd"/>
      <w:r w:rsidR="00D11C4D">
        <w:rPr>
          <w:rFonts w:ascii="Times New Roman" w:hAnsi="Times New Roman" w:cs="Times New Roman"/>
          <w:sz w:val="24"/>
          <w:szCs w:val="24"/>
        </w:rPr>
        <w:t xml:space="preserve"> Staff (Sylvia </w:t>
      </w:r>
      <w:proofErr w:type="spellStart"/>
      <w:r w:rsidR="00D11C4D">
        <w:rPr>
          <w:rFonts w:ascii="Times New Roman" w:hAnsi="Times New Roman" w:cs="Times New Roman"/>
          <w:sz w:val="24"/>
          <w:szCs w:val="24"/>
        </w:rPr>
        <w:t>Pelizza</w:t>
      </w:r>
      <w:proofErr w:type="spellEnd"/>
      <w:r w:rsidR="00D11C4D">
        <w:rPr>
          <w:rFonts w:ascii="Times New Roman" w:hAnsi="Times New Roman" w:cs="Times New Roman"/>
          <w:sz w:val="24"/>
          <w:szCs w:val="24"/>
        </w:rPr>
        <w:t xml:space="preserve"> and</w:t>
      </w:r>
      <w:r>
        <w:rPr>
          <w:rFonts w:ascii="Times New Roman" w:hAnsi="Times New Roman" w:cs="Times New Roman"/>
          <w:sz w:val="24"/>
          <w:szCs w:val="24"/>
        </w:rPr>
        <w:t xml:space="preserve"> Nathan Dexter</w:t>
      </w:r>
      <w:r w:rsidR="00D11C4D">
        <w:rPr>
          <w:rFonts w:ascii="Times New Roman" w:hAnsi="Times New Roman" w:cs="Times New Roman"/>
          <w:sz w:val="24"/>
          <w:szCs w:val="24"/>
        </w:rPr>
        <w:t>)</w:t>
      </w:r>
      <w:r>
        <w:rPr>
          <w:rFonts w:ascii="Times New Roman" w:hAnsi="Times New Roman" w:cs="Times New Roman"/>
          <w:sz w:val="24"/>
          <w:szCs w:val="24"/>
        </w:rPr>
        <w:t xml:space="preserve">, </w:t>
      </w:r>
      <w:r w:rsidR="00D11C4D">
        <w:rPr>
          <w:rFonts w:ascii="Times New Roman" w:hAnsi="Times New Roman" w:cs="Times New Roman"/>
          <w:sz w:val="24"/>
          <w:szCs w:val="24"/>
        </w:rPr>
        <w:t>Refuge Staff (</w:t>
      </w:r>
      <w:r>
        <w:rPr>
          <w:rFonts w:ascii="Times New Roman" w:hAnsi="Times New Roman" w:cs="Times New Roman"/>
          <w:sz w:val="24"/>
          <w:szCs w:val="24"/>
        </w:rPr>
        <w:t>Jennifer Brown-Scott</w:t>
      </w:r>
      <w:r w:rsidR="00D11C4D">
        <w:rPr>
          <w:rFonts w:ascii="Times New Roman" w:hAnsi="Times New Roman" w:cs="Times New Roman"/>
          <w:sz w:val="24"/>
          <w:szCs w:val="24"/>
        </w:rPr>
        <w:t>)</w:t>
      </w:r>
      <w:r>
        <w:rPr>
          <w:rFonts w:ascii="Times New Roman" w:hAnsi="Times New Roman" w:cs="Times New Roman"/>
          <w:sz w:val="24"/>
          <w:szCs w:val="24"/>
        </w:rPr>
        <w:t>, DNR, and WDFW</w:t>
      </w:r>
    </w:p>
    <w:p w14:paraId="50F77D29" w14:textId="1BDED317" w:rsidR="009B2CF1" w:rsidRDefault="009B2CF1"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January 12, 2016: </w:t>
      </w:r>
      <w:r w:rsidR="002961C5" w:rsidRPr="002961C5">
        <w:rPr>
          <w:rFonts w:ascii="Times New Roman" w:hAnsi="Times New Roman" w:cs="Times New Roman"/>
          <w:sz w:val="24"/>
          <w:szCs w:val="24"/>
        </w:rPr>
        <w:t xml:space="preserve">Meeting - </w:t>
      </w:r>
      <w:r w:rsidR="006C6044">
        <w:rPr>
          <w:rFonts w:ascii="Times New Roman" w:hAnsi="Times New Roman" w:cs="Times New Roman"/>
          <w:sz w:val="24"/>
          <w:szCs w:val="24"/>
        </w:rPr>
        <w:t xml:space="preserve">Tribal Shellfish Biologist </w:t>
      </w:r>
      <w:r>
        <w:rPr>
          <w:rFonts w:ascii="Times New Roman" w:hAnsi="Times New Roman" w:cs="Times New Roman"/>
          <w:sz w:val="24"/>
          <w:szCs w:val="24"/>
        </w:rPr>
        <w:t xml:space="preserve">Ralph </w:t>
      </w:r>
      <w:proofErr w:type="spellStart"/>
      <w:r>
        <w:rPr>
          <w:rFonts w:ascii="Times New Roman" w:hAnsi="Times New Roman" w:cs="Times New Roman"/>
          <w:sz w:val="24"/>
          <w:szCs w:val="24"/>
        </w:rPr>
        <w:t>Riccio</w:t>
      </w:r>
      <w:proofErr w:type="spellEnd"/>
      <w:r>
        <w:rPr>
          <w:rFonts w:ascii="Times New Roman" w:hAnsi="Times New Roman" w:cs="Times New Roman"/>
          <w:sz w:val="24"/>
          <w:szCs w:val="24"/>
        </w:rPr>
        <w:t xml:space="preserve"> and </w:t>
      </w:r>
      <w:r w:rsidR="00D11C4D">
        <w:rPr>
          <w:rFonts w:ascii="Times New Roman" w:hAnsi="Times New Roman" w:cs="Times New Roman"/>
          <w:sz w:val="24"/>
          <w:szCs w:val="24"/>
        </w:rPr>
        <w:t xml:space="preserve">Refuge Project Leader </w:t>
      </w:r>
      <w:r>
        <w:rPr>
          <w:rFonts w:ascii="Times New Roman" w:hAnsi="Times New Roman" w:cs="Times New Roman"/>
          <w:sz w:val="24"/>
          <w:szCs w:val="24"/>
        </w:rPr>
        <w:t>Jennifer Brown-Scott</w:t>
      </w:r>
    </w:p>
    <w:p w14:paraId="575655A9" w14:textId="20F57A93" w:rsidR="009B2CF1" w:rsidRDefault="009B2CF1"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March 9, 2016: </w:t>
      </w:r>
      <w:r w:rsidR="002961C5" w:rsidRPr="002961C5">
        <w:rPr>
          <w:rFonts w:ascii="Times New Roman" w:hAnsi="Times New Roman" w:cs="Times New Roman"/>
          <w:sz w:val="24"/>
          <w:szCs w:val="24"/>
        </w:rPr>
        <w:t xml:space="preserve">Meeting - </w:t>
      </w:r>
      <w:r w:rsidR="00D11C4D">
        <w:rPr>
          <w:rFonts w:ascii="Times New Roman" w:hAnsi="Times New Roman" w:cs="Times New Roman"/>
          <w:sz w:val="24"/>
          <w:szCs w:val="24"/>
        </w:rPr>
        <w:t xml:space="preserve">Tribal </w:t>
      </w:r>
      <w:r>
        <w:rPr>
          <w:rFonts w:ascii="Times New Roman" w:hAnsi="Times New Roman" w:cs="Times New Roman"/>
          <w:sz w:val="24"/>
          <w:szCs w:val="24"/>
        </w:rPr>
        <w:t xml:space="preserve">Chairman </w:t>
      </w:r>
      <w:r w:rsidR="00D11C4D">
        <w:rPr>
          <w:rFonts w:ascii="Times New Roman" w:hAnsi="Times New Roman" w:cs="Times New Roman"/>
          <w:sz w:val="24"/>
          <w:szCs w:val="24"/>
        </w:rPr>
        <w:t xml:space="preserve">Ron </w:t>
      </w:r>
      <w:r>
        <w:rPr>
          <w:rFonts w:ascii="Times New Roman" w:hAnsi="Times New Roman" w:cs="Times New Roman"/>
          <w:sz w:val="24"/>
          <w:szCs w:val="24"/>
        </w:rPr>
        <w:t>Allen, Tribal Council</w:t>
      </w:r>
      <w:r w:rsidR="006C6044">
        <w:rPr>
          <w:rFonts w:ascii="Times New Roman" w:hAnsi="Times New Roman" w:cs="Times New Roman"/>
          <w:sz w:val="24"/>
          <w:szCs w:val="24"/>
        </w:rPr>
        <w:t xml:space="preserve">man </w:t>
      </w:r>
      <w:r w:rsidR="00D11C4D">
        <w:rPr>
          <w:rFonts w:ascii="Times New Roman" w:hAnsi="Times New Roman" w:cs="Times New Roman"/>
          <w:sz w:val="24"/>
          <w:szCs w:val="24"/>
        </w:rPr>
        <w:t xml:space="preserve">Kurt Grinnell, Tribal Natural Resources Staff, USFWS </w:t>
      </w:r>
      <w:proofErr w:type="spellStart"/>
      <w:r w:rsidR="00D11C4D">
        <w:rPr>
          <w:rFonts w:ascii="Times New Roman" w:hAnsi="Times New Roman" w:cs="Times New Roman"/>
          <w:sz w:val="24"/>
          <w:szCs w:val="24"/>
        </w:rPr>
        <w:t>R1</w:t>
      </w:r>
      <w:proofErr w:type="spellEnd"/>
      <w:r w:rsidR="00D11C4D">
        <w:rPr>
          <w:rFonts w:ascii="Times New Roman" w:hAnsi="Times New Roman" w:cs="Times New Roman"/>
          <w:sz w:val="24"/>
          <w:szCs w:val="24"/>
        </w:rPr>
        <w:t xml:space="preserve"> Staff (</w:t>
      </w:r>
      <w:r w:rsidR="006C6044">
        <w:rPr>
          <w:rFonts w:ascii="Times New Roman" w:hAnsi="Times New Roman" w:cs="Times New Roman"/>
          <w:sz w:val="24"/>
          <w:szCs w:val="24"/>
        </w:rPr>
        <w:t xml:space="preserve">Kevin </w:t>
      </w:r>
      <w:proofErr w:type="spellStart"/>
      <w:r w:rsidR="006C6044">
        <w:rPr>
          <w:rFonts w:ascii="Times New Roman" w:hAnsi="Times New Roman" w:cs="Times New Roman"/>
          <w:sz w:val="24"/>
          <w:szCs w:val="24"/>
        </w:rPr>
        <w:t>Foerster</w:t>
      </w:r>
      <w:proofErr w:type="spellEnd"/>
      <w:r w:rsidR="00D11C4D">
        <w:rPr>
          <w:rFonts w:ascii="Times New Roman" w:hAnsi="Times New Roman" w:cs="Times New Roman"/>
          <w:sz w:val="24"/>
          <w:szCs w:val="24"/>
        </w:rPr>
        <w:t xml:space="preserve"> and</w:t>
      </w:r>
      <w:r w:rsidR="006C6044">
        <w:rPr>
          <w:rFonts w:ascii="Times New Roman" w:hAnsi="Times New Roman" w:cs="Times New Roman"/>
          <w:sz w:val="24"/>
          <w:szCs w:val="24"/>
        </w:rPr>
        <w:t xml:space="preserve"> Sylvia </w:t>
      </w:r>
      <w:proofErr w:type="spellStart"/>
      <w:r w:rsidR="006C6044">
        <w:rPr>
          <w:rFonts w:ascii="Times New Roman" w:hAnsi="Times New Roman" w:cs="Times New Roman"/>
          <w:sz w:val="24"/>
          <w:szCs w:val="24"/>
        </w:rPr>
        <w:t>Pelizza</w:t>
      </w:r>
      <w:proofErr w:type="spellEnd"/>
      <w:r w:rsidR="00D11C4D">
        <w:rPr>
          <w:rFonts w:ascii="Times New Roman" w:hAnsi="Times New Roman" w:cs="Times New Roman"/>
          <w:sz w:val="24"/>
          <w:szCs w:val="24"/>
        </w:rPr>
        <w:t>), and Refuge Staff (</w:t>
      </w:r>
      <w:r w:rsidR="006C6044">
        <w:rPr>
          <w:rFonts w:ascii="Times New Roman" w:hAnsi="Times New Roman" w:cs="Times New Roman"/>
          <w:sz w:val="24"/>
          <w:szCs w:val="24"/>
        </w:rPr>
        <w:t>Jennifer Brown-Scott</w:t>
      </w:r>
      <w:r w:rsidR="00D11C4D">
        <w:rPr>
          <w:rFonts w:ascii="Times New Roman" w:hAnsi="Times New Roman" w:cs="Times New Roman"/>
          <w:sz w:val="24"/>
          <w:szCs w:val="24"/>
        </w:rPr>
        <w:t>)</w:t>
      </w:r>
    </w:p>
    <w:p w14:paraId="7EE65B4C" w14:textId="6EE3D118" w:rsidR="006C6044" w:rsidRDefault="006C6044"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April 1, 2016: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Tribal Council</w:t>
      </w:r>
      <w:r w:rsidR="007E79A9">
        <w:rPr>
          <w:rFonts w:ascii="Times New Roman" w:hAnsi="Times New Roman" w:cs="Times New Roman"/>
          <w:sz w:val="24"/>
          <w:szCs w:val="24"/>
        </w:rPr>
        <w:t>man K</w:t>
      </w:r>
      <w:r>
        <w:rPr>
          <w:rFonts w:ascii="Times New Roman" w:hAnsi="Times New Roman" w:cs="Times New Roman"/>
          <w:sz w:val="24"/>
          <w:szCs w:val="24"/>
        </w:rPr>
        <w:t>urt Grinnel</w:t>
      </w:r>
      <w:r w:rsidR="007E79A9">
        <w:rPr>
          <w:rFonts w:ascii="Times New Roman" w:hAnsi="Times New Roman" w:cs="Times New Roman"/>
          <w:sz w:val="24"/>
          <w:szCs w:val="24"/>
        </w:rPr>
        <w:t>l</w:t>
      </w:r>
      <w:r w:rsidR="00D11C4D">
        <w:rPr>
          <w:rFonts w:ascii="Times New Roman" w:hAnsi="Times New Roman" w:cs="Times New Roman"/>
          <w:sz w:val="24"/>
          <w:szCs w:val="24"/>
        </w:rPr>
        <w:t xml:space="preserve">, Tribal </w:t>
      </w:r>
      <w:r w:rsidR="007E79A9">
        <w:rPr>
          <w:rFonts w:ascii="Times New Roman" w:hAnsi="Times New Roman" w:cs="Times New Roman"/>
          <w:sz w:val="24"/>
          <w:szCs w:val="24"/>
        </w:rPr>
        <w:t xml:space="preserve">Natural Resources </w:t>
      </w:r>
      <w:r>
        <w:rPr>
          <w:rFonts w:ascii="Times New Roman" w:hAnsi="Times New Roman" w:cs="Times New Roman"/>
          <w:sz w:val="24"/>
          <w:szCs w:val="24"/>
        </w:rPr>
        <w:t xml:space="preserve">Staff, </w:t>
      </w:r>
      <w:r w:rsidR="00D11C4D">
        <w:rPr>
          <w:rFonts w:ascii="Times New Roman" w:hAnsi="Times New Roman" w:cs="Times New Roman"/>
          <w:sz w:val="24"/>
          <w:szCs w:val="24"/>
        </w:rPr>
        <w:t>Refuge Staff (</w:t>
      </w:r>
      <w:r>
        <w:rPr>
          <w:rFonts w:ascii="Times New Roman" w:hAnsi="Times New Roman" w:cs="Times New Roman"/>
          <w:sz w:val="24"/>
          <w:szCs w:val="24"/>
        </w:rPr>
        <w:t>Jennifer Brown-Scott, Sue Thomas</w:t>
      </w:r>
      <w:r w:rsidR="00D11C4D">
        <w:rPr>
          <w:rFonts w:ascii="Times New Roman" w:hAnsi="Times New Roman" w:cs="Times New Roman"/>
          <w:sz w:val="24"/>
          <w:szCs w:val="24"/>
        </w:rPr>
        <w:t>), USFWS Ecological Services (</w:t>
      </w:r>
      <w:r>
        <w:rPr>
          <w:rFonts w:ascii="Times New Roman" w:hAnsi="Times New Roman" w:cs="Times New Roman"/>
          <w:sz w:val="24"/>
          <w:szCs w:val="24"/>
        </w:rPr>
        <w:t>Ryan McReynolds</w:t>
      </w:r>
      <w:r w:rsidR="00D11C4D">
        <w:rPr>
          <w:rFonts w:ascii="Times New Roman" w:hAnsi="Times New Roman" w:cs="Times New Roman"/>
          <w:sz w:val="24"/>
          <w:szCs w:val="24"/>
        </w:rPr>
        <w:t>)</w:t>
      </w:r>
      <w:r>
        <w:rPr>
          <w:rFonts w:ascii="Times New Roman" w:hAnsi="Times New Roman" w:cs="Times New Roman"/>
          <w:sz w:val="24"/>
          <w:szCs w:val="24"/>
        </w:rPr>
        <w:t>, DNR, A</w:t>
      </w:r>
      <w:r w:rsidR="007E79A9">
        <w:rPr>
          <w:rFonts w:ascii="Times New Roman" w:hAnsi="Times New Roman" w:cs="Times New Roman"/>
          <w:sz w:val="24"/>
          <w:szCs w:val="24"/>
        </w:rPr>
        <w:t>CE, WDOE, NOAA, and Clallam County</w:t>
      </w:r>
    </w:p>
    <w:p w14:paraId="3408BF57" w14:textId="2CF06EDC" w:rsidR="007A142C" w:rsidRDefault="007A142C" w:rsidP="007A142C">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July 1, 2016: </w:t>
      </w:r>
      <w:r w:rsidR="002961C5">
        <w:rPr>
          <w:rFonts w:ascii="Times New Roman" w:hAnsi="Times New Roman" w:cs="Times New Roman"/>
          <w:sz w:val="24"/>
          <w:szCs w:val="24"/>
        </w:rPr>
        <w:t xml:space="preserve">Survey - </w:t>
      </w:r>
      <w:r>
        <w:rPr>
          <w:rFonts w:ascii="Times New Roman" w:hAnsi="Times New Roman" w:cs="Times New Roman"/>
          <w:sz w:val="24"/>
          <w:szCs w:val="24"/>
        </w:rPr>
        <w:t xml:space="preserve">Tribal Natural Resources Staff (incl. Ralph </w:t>
      </w:r>
      <w:proofErr w:type="spellStart"/>
      <w:r>
        <w:rPr>
          <w:rFonts w:ascii="Times New Roman" w:hAnsi="Times New Roman" w:cs="Times New Roman"/>
          <w:sz w:val="24"/>
          <w:szCs w:val="24"/>
        </w:rPr>
        <w:t>Riccio</w:t>
      </w:r>
      <w:proofErr w:type="spellEnd"/>
      <w:r>
        <w:rPr>
          <w:rFonts w:ascii="Times New Roman" w:hAnsi="Times New Roman" w:cs="Times New Roman"/>
          <w:sz w:val="24"/>
          <w:szCs w:val="24"/>
        </w:rPr>
        <w:t>) and Refuge Staff (Jennifer Brown-Scott, Lorenz Sollmann and Chris Columbus)</w:t>
      </w:r>
    </w:p>
    <w:p w14:paraId="7E68DA7B" w14:textId="34DF31CF" w:rsidR="007A142C" w:rsidRDefault="007A142C" w:rsidP="007A142C">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July 19, 2016: </w:t>
      </w:r>
      <w:r w:rsidR="002961C5">
        <w:rPr>
          <w:rFonts w:ascii="Times New Roman" w:hAnsi="Times New Roman" w:cs="Times New Roman"/>
          <w:sz w:val="24"/>
          <w:szCs w:val="24"/>
        </w:rPr>
        <w:t xml:space="preserve">Survey - </w:t>
      </w:r>
      <w:r>
        <w:rPr>
          <w:rFonts w:ascii="Times New Roman" w:hAnsi="Times New Roman" w:cs="Times New Roman"/>
          <w:sz w:val="24"/>
          <w:szCs w:val="24"/>
        </w:rPr>
        <w:t xml:space="preserve">Tribal Natural Resources Staff (incl. Ralph </w:t>
      </w:r>
      <w:proofErr w:type="spellStart"/>
      <w:r>
        <w:rPr>
          <w:rFonts w:ascii="Times New Roman" w:hAnsi="Times New Roman" w:cs="Times New Roman"/>
          <w:sz w:val="24"/>
          <w:szCs w:val="24"/>
        </w:rPr>
        <w:t>Riccio</w:t>
      </w:r>
      <w:proofErr w:type="spellEnd"/>
      <w:r>
        <w:rPr>
          <w:rFonts w:ascii="Times New Roman" w:hAnsi="Times New Roman" w:cs="Times New Roman"/>
          <w:sz w:val="24"/>
          <w:szCs w:val="24"/>
        </w:rPr>
        <w:t>) and Refuge Staff (Jennifer Brown-Scott, Lorenz Sollmann and Chris Columbus)</w:t>
      </w:r>
    </w:p>
    <w:p w14:paraId="5D1970C9" w14:textId="2A7F468F" w:rsidR="007A142C" w:rsidRPr="00FB6991" w:rsidRDefault="007A142C" w:rsidP="007A142C">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June 12, 2017: </w:t>
      </w:r>
      <w:r w:rsidR="002961C5">
        <w:rPr>
          <w:rFonts w:ascii="Times New Roman" w:hAnsi="Times New Roman" w:cs="Times New Roman"/>
          <w:sz w:val="24"/>
          <w:szCs w:val="24"/>
        </w:rPr>
        <w:t xml:space="preserve">Site Visit - </w:t>
      </w:r>
      <w:r>
        <w:rPr>
          <w:rFonts w:ascii="Times New Roman" w:hAnsi="Times New Roman" w:cs="Times New Roman"/>
          <w:sz w:val="24"/>
          <w:szCs w:val="24"/>
        </w:rPr>
        <w:t>Tribal Natural Resources Staff, Refuge Staff (Lorenz Sollmann), and DNR</w:t>
      </w:r>
    </w:p>
    <w:p w14:paraId="15DB42B9" w14:textId="36B9C8F1" w:rsidR="006C6044" w:rsidRDefault="006C6044"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May 24, 2018: </w:t>
      </w:r>
      <w:r w:rsidR="002961C5" w:rsidRPr="002961C5">
        <w:rPr>
          <w:rFonts w:ascii="Times New Roman" w:hAnsi="Times New Roman" w:cs="Times New Roman"/>
          <w:sz w:val="24"/>
          <w:szCs w:val="24"/>
        </w:rPr>
        <w:t xml:space="preserve">Meeting - </w:t>
      </w:r>
      <w:r w:rsidR="007E79A9">
        <w:rPr>
          <w:rFonts w:ascii="Times New Roman" w:hAnsi="Times New Roman" w:cs="Times New Roman"/>
          <w:sz w:val="24"/>
          <w:szCs w:val="24"/>
        </w:rPr>
        <w:t xml:space="preserve">Tribal Natural Resources </w:t>
      </w:r>
      <w:r w:rsidR="00D11C4D">
        <w:rPr>
          <w:rFonts w:ascii="Times New Roman" w:hAnsi="Times New Roman" w:cs="Times New Roman"/>
          <w:sz w:val="24"/>
          <w:szCs w:val="24"/>
        </w:rPr>
        <w:t>(</w:t>
      </w:r>
      <w:r>
        <w:rPr>
          <w:rFonts w:ascii="Times New Roman" w:hAnsi="Times New Roman" w:cs="Times New Roman"/>
          <w:sz w:val="24"/>
          <w:szCs w:val="24"/>
        </w:rPr>
        <w:t xml:space="preserve">Staff </w:t>
      </w:r>
      <w:proofErr w:type="spellStart"/>
      <w:r>
        <w:rPr>
          <w:rFonts w:ascii="Times New Roman" w:hAnsi="Times New Roman" w:cs="Times New Roman"/>
          <w:sz w:val="24"/>
          <w:szCs w:val="24"/>
        </w:rPr>
        <w:t>Hansi</w:t>
      </w:r>
      <w:proofErr w:type="spellEnd"/>
      <w:r>
        <w:rPr>
          <w:rFonts w:ascii="Times New Roman" w:hAnsi="Times New Roman" w:cs="Times New Roman"/>
          <w:sz w:val="24"/>
          <w:szCs w:val="24"/>
        </w:rPr>
        <w:t xml:space="preserve"> Hals</w:t>
      </w:r>
      <w:r w:rsidR="007E79A9">
        <w:rPr>
          <w:rFonts w:ascii="Times New Roman" w:hAnsi="Times New Roman" w:cs="Times New Roman"/>
          <w:sz w:val="24"/>
          <w:szCs w:val="24"/>
        </w:rPr>
        <w:t xml:space="preserve"> and</w:t>
      </w:r>
      <w:r>
        <w:rPr>
          <w:rFonts w:ascii="Times New Roman" w:hAnsi="Times New Roman" w:cs="Times New Roman"/>
          <w:sz w:val="24"/>
          <w:szCs w:val="24"/>
        </w:rPr>
        <w:t xml:space="preserve"> Elizabeth Tobin</w:t>
      </w:r>
      <w:r w:rsidR="00D11C4D">
        <w:rPr>
          <w:rFonts w:ascii="Times New Roman" w:hAnsi="Times New Roman" w:cs="Times New Roman"/>
          <w:sz w:val="24"/>
          <w:szCs w:val="24"/>
        </w:rPr>
        <w:t>)</w:t>
      </w:r>
      <w:r w:rsidR="007E79A9">
        <w:rPr>
          <w:rFonts w:ascii="Times New Roman" w:hAnsi="Times New Roman" w:cs="Times New Roman"/>
          <w:sz w:val="24"/>
          <w:szCs w:val="24"/>
        </w:rPr>
        <w:t>,</w:t>
      </w:r>
      <w:r w:rsidR="00D11C4D">
        <w:rPr>
          <w:rFonts w:ascii="Times New Roman" w:hAnsi="Times New Roman" w:cs="Times New Roman"/>
          <w:sz w:val="24"/>
          <w:szCs w:val="24"/>
        </w:rPr>
        <w:t xml:space="preserve"> Tribal</w:t>
      </w:r>
      <w:r w:rsidR="007E79A9">
        <w:rPr>
          <w:rFonts w:ascii="Times New Roman" w:hAnsi="Times New Roman" w:cs="Times New Roman"/>
          <w:sz w:val="24"/>
          <w:szCs w:val="24"/>
        </w:rPr>
        <w:t xml:space="preserve"> Legal Counsel </w:t>
      </w:r>
      <w:r w:rsidR="00D11C4D">
        <w:rPr>
          <w:rFonts w:ascii="Times New Roman" w:hAnsi="Times New Roman" w:cs="Times New Roman"/>
          <w:sz w:val="24"/>
          <w:szCs w:val="24"/>
        </w:rPr>
        <w:t>(</w:t>
      </w:r>
      <w:r w:rsidR="007E79A9">
        <w:rPr>
          <w:rFonts w:ascii="Times New Roman" w:hAnsi="Times New Roman" w:cs="Times New Roman"/>
          <w:sz w:val="24"/>
          <w:szCs w:val="24"/>
        </w:rPr>
        <w:t>Diana Bob</w:t>
      </w:r>
      <w:r w:rsidR="00D11C4D">
        <w:rPr>
          <w:rFonts w:ascii="Times New Roman" w:hAnsi="Times New Roman" w:cs="Times New Roman"/>
          <w:sz w:val="24"/>
          <w:szCs w:val="24"/>
        </w:rPr>
        <w:t>) and Refuge Staff (Jennifer Brown-Scott</w:t>
      </w:r>
      <w:r>
        <w:rPr>
          <w:rFonts w:ascii="Times New Roman" w:hAnsi="Times New Roman" w:cs="Times New Roman"/>
          <w:sz w:val="24"/>
          <w:szCs w:val="24"/>
        </w:rPr>
        <w:t xml:space="preserve"> </w:t>
      </w:r>
      <w:r w:rsidR="007E79A9">
        <w:rPr>
          <w:rFonts w:ascii="Times New Roman" w:hAnsi="Times New Roman" w:cs="Times New Roman"/>
          <w:sz w:val="24"/>
          <w:szCs w:val="24"/>
        </w:rPr>
        <w:t xml:space="preserve">and </w:t>
      </w:r>
      <w:r>
        <w:rPr>
          <w:rFonts w:ascii="Times New Roman" w:hAnsi="Times New Roman" w:cs="Times New Roman"/>
          <w:sz w:val="24"/>
          <w:szCs w:val="24"/>
        </w:rPr>
        <w:t>Lorenz Sollmann</w:t>
      </w:r>
      <w:r w:rsidR="00D11C4D">
        <w:rPr>
          <w:rFonts w:ascii="Times New Roman" w:hAnsi="Times New Roman" w:cs="Times New Roman"/>
          <w:sz w:val="24"/>
          <w:szCs w:val="24"/>
        </w:rPr>
        <w:t>)</w:t>
      </w:r>
    </w:p>
    <w:p w14:paraId="013A052E" w14:textId="1C996F11" w:rsidR="007E79A9" w:rsidRDefault="007E79A9"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August 21, 2018: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 xml:space="preserve">Tribal Natural Resources Staff </w:t>
      </w:r>
      <w:r w:rsidR="00D11C4D">
        <w:rPr>
          <w:rFonts w:ascii="Times New Roman" w:hAnsi="Times New Roman" w:cs="Times New Roman"/>
          <w:sz w:val="24"/>
          <w:szCs w:val="24"/>
        </w:rPr>
        <w:t>(</w:t>
      </w:r>
      <w:proofErr w:type="spellStart"/>
      <w:r>
        <w:rPr>
          <w:rFonts w:ascii="Times New Roman" w:hAnsi="Times New Roman" w:cs="Times New Roman"/>
          <w:sz w:val="24"/>
          <w:szCs w:val="24"/>
        </w:rPr>
        <w:t>Hansi</w:t>
      </w:r>
      <w:proofErr w:type="spellEnd"/>
      <w:r>
        <w:rPr>
          <w:rFonts w:ascii="Times New Roman" w:hAnsi="Times New Roman" w:cs="Times New Roman"/>
          <w:sz w:val="24"/>
          <w:szCs w:val="24"/>
        </w:rPr>
        <w:t xml:space="preserve"> Hals and Elizabeth Tobin</w:t>
      </w:r>
      <w:r w:rsidR="00D11C4D">
        <w:rPr>
          <w:rFonts w:ascii="Times New Roman" w:hAnsi="Times New Roman" w:cs="Times New Roman"/>
          <w:sz w:val="24"/>
          <w:szCs w:val="24"/>
        </w:rPr>
        <w:t>)</w:t>
      </w:r>
      <w:r>
        <w:rPr>
          <w:rFonts w:ascii="Times New Roman" w:hAnsi="Times New Roman" w:cs="Times New Roman"/>
          <w:sz w:val="24"/>
          <w:szCs w:val="24"/>
        </w:rPr>
        <w:t>,</w:t>
      </w:r>
      <w:r w:rsidR="00D11C4D">
        <w:rPr>
          <w:rFonts w:ascii="Times New Roman" w:hAnsi="Times New Roman" w:cs="Times New Roman"/>
          <w:sz w:val="24"/>
          <w:szCs w:val="24"/>
        </w:rPr>
        <w:t xml:space="preserve"> and Refuge Staff (</w:t>
      </w:r>
      <w:r>
        <w:rPr>
          <w:rFonts w:ascii="Times New Roman" w:hAnsi="Times New Roman" w:cs="Times New Roman"/>
          <w:sz w:val="24"/>
          <w:szCs w:val="24"/>
        </w:rPr>
        <w:t xml:space="preserve">Jennifer Brown-Scott and </w:t>
      </w:r>
      <w:r w:rsidR="00D11C4D">
        <w:rPr>
          <w:rFonts w:ascii="Times New Roman" w:hAnsi="Times New Roman" w:cs="Times New Roman"/>
          <w:sz w:val="24"/>
          <w:szCs w:val="24"/>
        </w:rPr>
        <w:t>Lorenz Sollmann)</w:t>
      </w:r>
    </w:p>
    <w:p w14:paraId="41896736" w14:textId="57FF39CF" w:rsidR="009B2CF1" w:rsidRPr="00021534" w:rsidRDefault="007E79A9" w:rsidP="002961C5">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December 20, 2018: </w:t>
      </w:r>
      <w:r w:rsidR="002961C5" w:rsidRPr="002961C5">
        <w:rPr>
          <w:rFonts w:ascii="Times New Roman" w:hAnsi="Times New Roman" w:cs="Times New Roman"/>
          <w:sz w:val="24"/>
          <w:szCs w:val="24"/>
        </w:rPr>
        <w:t xml:space="preserve">Meeting - </w:t>
      </w:r>
      <w:r>
        <w:rPr>
          <w:rFonts w:ascii="Times New Roman" w:hAnsi="Times New Roman" w:cs="Times New Roman"/>
          <w:sz w:val="24"/>
          <w:szCs w:val="24"/>
        </w:rPr>
        <w:t>Tribal Natural Resources Staff</w:t>
      </w:r>
      <w:r w:rsidR="00D11C4D">
        <w:rPr>
          <w:rFonts w:ascii="Times New Roman" w:hAnsi="Times New Roman" w:cs="Times New Roman"/>
          <w:sz w:val="24"/>
          <w:szCs w:val="24"/>
        </w:rPr>
        <w:t xml:space="preserve"> (</w:t>
      </w:r>
      <w:proofErr w:type="spellStart"/>
      <w:r>
        <w:rPr>
          <w:rFonts w:ascii="Times New Roman" w:hAnsi="Times New Roman" w:cs="Times New Roman"/>
          <w:sz w:val="24"/>
          <w:szCs w:val="24"/>
        </w:rPr>
        <w:t>Hansi</w:t>
      </w:r>
      <w:proofErr w:type="spellEnd"/>
      <w:r>
        <w:rPr>
          <w:rFonts w:ascii="Times New Roman" w:hAnsi="Times New Roman" w:cs="Times New Roman"/>
          <w:sz w:val="24"/>
          <w:szCs w:val="24"/>
        </w:rPr>
        <w:t xml:space="preserve"> Halls and Elizabeth Tobin</w:t>
      </w:r>
      <w:r w:rsidR="00D11C4D">
        <w:rPr>
          <w:rFonts w:ascii="Times New Roman" w:hAnsi="Times New Roman" w:cs="Times New Roman"/>
          <w:sz w:val="24"/>
          <w:szCs w:val="24"/>
        </w:rPr>
        <w:t>) and Refuge Staff (</w:t>
      </w:r>
      <w:r>
        <w:rPr>
          <w:rFonts w:ascii="Times New Roman" w:hAnsi="Times New Roman" w:cs="Times New Roman"/>
          <w:sz w:val="24"/>
          <w:szCs w:val="24"/>
        </w:rPr>
        <w:t>Jennifer Brown-Scott and Sue Thomas</w:t>
      </w:r>
      <w:r w:rsidR="00D11C4D">
        <w:rPr>
          <w:rFonts w:ascii="Times New Roman" w:hAnsi="Times New Roman" w:cs="Times New Roman"/>
          <w:sz w:val="24"/>
          <w:szCs w:val="24"/>
        </w:rPr>
        <w:t>)</w:t>
      </w:r>
      <w:r w:rsidR="006C6044">
        <w:rPr>
          <w:rFonts w:ascii="Times New Roman" w:hAnsi="Times New Roman" w:cs="Times New Roman"/>
          <w:sz w:val="24"/>
          <w:szCs w:val="24"/>
        </w:rPr>
        <w:t xml:space="preserve">  </w:t>
      </w:r>
      <w:r w:rsidR="009B2CF1">
        <w:rPr>
          <w:rFonts w:ascii="Times New Roman" w:hAnsi="Times New Roman" w:cs="Times New Roman"/>
          <w:sz w:val="24"/>
          <w:szCs w:val="24"/>
        </w:rPr>
        <w:t xml:space="preserve"> </w:t>
      </w:r>
    </w:p>
    <w:p w14:paraId="29C459FE" w14:textId="22BB7730" w:rsidR="00EF48E7" w:rsidRPr="00FB6991" w:rsidRDefault="00EF48E7">
      <w:pPr>
        <w:spacing w:line="240" w:lineRule="auto"/>
        <w:rPr>
          <w:rFonts w:ascii="Times New Roman" w:hAnsi="Times New Roman" w:cs="Times New Roman"/>
          <w:sz w:val="24"/>
          <w:szCs w:val="24"/>
        </w:rPr>
      </w:pPr>
      <w:r>
        <w:rPr>
          <w:rFonts w:ascii="Times New Roman" w:hAnsi="Times New Roman" w:cs="Times New Roman"/>
          <w:sz w:val="24"/>
          <w:szCs w:val="24"/>
        </w:rPr>
        <w:t>The Refuge has</w:t>
      </w:r>
      <w:r w:rsidRPr="00094DB7">
        <w:rPr>
          <w:rFonts w:ascii="Times New Roman" w:hAnsi="Times New Roman" w:cs="Times New Roman"/>
          <w:sz w:val="24"/>
          <w:szCs w:val="24"/>
        </w:rPr>
        <w:t xml:space="preserve"> responded in a positive and timely manner to all requests for face-to-face meetings, information, and discussion. </w:t>
      </w:r>
      <w:r>
        <w:rPr>
          <w:rFonts w:ascii="Times New Roman" w:hAnsi="Times New Roman" w:cs="Times New Roman"/>
          <w:sz w:val="24"/>
          <w:szCs w:val="24"/>
        </w:rPr>
        <w:t>Additionally, the Refuge edited and re-submitted its most recent comment to ACE after receiving feedback from Tribal Staff</w:t>
      </w:r>
      <w:del w:id="37" w:author="McCarthy, Nicole" w:date="2019-04-09T10:09:00Z">
        <w:r w:rsidDel="004C107B">
          <w:rPr>
            <w:rFonts w:ascii="Times New Roman" w:hAnsi="Times New Roman" w:cs="Times New Roman"/>
            <w:sz w:val="24"/>
            <w:szCs w:val="24"/>
          </w:rPr>
          <w:delText xml:space="preserve">.  </w:delText>
        </w:r>
      </w:del>
      <w:ins w:id="38" w:author="McCarthy, Nicole" w:date="2019-04-09T10:09:00Z">
        <w:r w:rsidR="004C107B">
          <w:rPr>
            <w:rFonts w:ascii="Times New Roman" w:hAnsi="Times New Roman" w:cs="Times New Roman"/>
            <w:sz w:val="24"/>
            <w:szCs w:val="24"/>
          </w:rPr>
          <w:t xml:space="preserve">. </w:t>
        </w:r>
      </w:ins>
    </w:p>
    <w:p w14:paraId="0599D5E4" w14:textId="674F6545" w:rsidR="00CB6A87" w:rsidRDefault="00CB6A87" w:rsidP="001D230C">
      <w:pPr>
        <w:spacing w:line="240" w:lineRule="auto"/>
        <w:rPr>
          <w:rFonts w:ascii="Times New Roman" w:hAnsi="Times New Roman" w:cs="Times New Roman"/>
          <w:sz w:val="24"/>
          <w:szCs w:val="24"/>
        </w:rPr>
      </w:pPr>
      <w:r>
        <w:rPr>
          <w:rFonts w:ascii="Times New Roman" w:hAnsi="Times New Roman" w:cs="Times New Roman"/>
          <w:b/>
          <w:sz w:val="24"/>
          <w:szCs w:val="24"/>
        </w:rPr>
        <w:lastRenderedPageBreak/>
        <w:t>Assertion:</w:t>
      </w:r>
      <w:r>
        <w:rPr>
          <w:rFonts w:ascii="Times New Roman" w:hAnsi="Times New Roman" w:cs="Times New Roman"/>
          <w:sz w:val="24"/>
          <w:szCs w:val="24"/>
        </w:rPr>
        <w:t xml:space="preserve"> </w:t>
      </w:r>
      <w:r w:rsidR="00D13C10">
        <w:rPr>
          <w:rFonts w:ascii="Times New Roman" w:hAnsi="Times New Roman" w:cs="Times New Roman"/>
          <w:sz w:val="24"/>
          <w:szCs w:val="24"/>
        </w:rPr>
        <w:t xml:space="preserve"> “USFWS comment letters have been submitted to local and federal permitting authorities recommending new restrictions and establishing new concerns that had never been discussed with Tribal staff prior.”</w:t>
      </w:r>
    </w:p>
    <w:p w14:paraId="6BEE9B5C" w14:textId="712AF55F" w:rsidR="00194318" w:rsidRDefault="00CB6A87" w:rsidP="00194318">
      <w:pPr>
        <w:spacing w:line="240" w:lineRule="auto"/>
        <w:rPr>
          <w:rFonts w:ascii="Times New Roman" w:hAnsi="Times New Roman" w:cs="Times New Roman"/>
          <w:sz w:val="24"/>
          <w:szCs w:val="24"/>
        </w:rPr>
      </w:pPr>
      <w:r>
        <w:rPr>
          <w:rFonts w:ascii="Times New Roman" w:hAnsi="Times New Roman" w:cs="Times New Roman"/>
          <w:b/>
          <w:sz w:val="24"/>
          <w:szCs w:val="24"/>
        </w:rPr>
        <w:t>Response</w:t>
      </w:r>
      <w:r w:rsidRPr="00FB6991">
        <w:rPr>
          <w:rFonts w:ascii="Times New Roman" w:hAnsi="Times New Roman" w:cs="Times New Roman"/>
          <w:sz w:val="24"/>
          <w:szCs w:val="24"/>
        </w:rPr>
        <w:t xml:space="preserve">: </w:t>
      </w:r>
      <w:r w:rsidR="00F13787" w:rsidRPr="00FB6991">
        <w:rPr>
          <w:rFonts w:ascii="Times New Roman" w:hAnsi="Times New Roman" w:cs="Times New Roman"/>
          <w:sz w:val="24"/>
          <w:szCs w:val="24"/>
        </w:rPr>
        <w:t xml:space="preserve">Beginning in April </w:t>
      </w:r>
      <w:del w:id="39" w:author="McCarthy, Nicole" w:date="2019-04-09T09:52:00Z">
        <w:r w:rsidR="00F13787" w:rsidRPr="00FB6991" w:rsidDel="00CE1119">
          <w:rPr>
            <w:rFonts w:ascii="Times New Roman" w:hAnsi="Times New Roman" w:cs="Times New Roman"/>
            <w:sz w:val="24"/>
            <w:szCs w:val="24"/>
          </w:rPr>
          <w:delText xml:space="preserve">of </w:delText>
        </w:r>
      </w:del>
      <w:r w:rsidR="00F13787" w:rsidRPr="00FB6991">
        <w:rPr>
          <w:rFonts w:ascii="Times New Roman" w:hAnsi="Times New Roman" w:cs="Times New Roman"/>
          <w:sz w:val="24"/>
          <w:szCs w:val="24"/>
        </w:rPr>
        <w:t xml:space="preserve">2016, the Refuge </w:t>
      </w:r>
      <w:r w:rsidR="00194318">
        <w:rPr>
          <w:rFonts w:ascii="Times New Roman" w:hAnsi="Times New Roman" w:cs="Times New Roman"/>
          <w:sz w:val="24"/>
          <w:szCs w:val="24"/>
        </w:rPr>
        <w:t>and Tribal Natural Resources Staff discussed the need for specificity regarding access, so that potential disturbance could be assessed</w:t>
      </w:r>
      <w:del w:id="40" w:author="McCarthy, Nicole" w:date="2019-04-09T10:09:00Z">
        <w:r w:rsidR="00194318" w:rsidDel="004C107B">
          <w:rPr>
            <w:rFonts w:ascii="Times New Roman" w:hAnsi="Times New Roman" w:cs="Times New Roman"/>
            <w:sz w:val="24"/>
            <w:szCs w:val="24"/>
          </w:rPr>
          <w:delText xml:space="preserve">. </w:delText>
        </w:r>
      </w:del>
      <w:del w:id="41" w:author="McCarthy, Nicole" w:date="2019-04-09T09:52:00Z">
        <w:r w:rsidR="00194318" w:rsidDel="00CE1119">
          <w:rPr>
            <w:rFonts w:ascii="Times New Roman" w:hAnsi="Times New Roman" w:cs="Times New Roman"/>
            <w:sz w:val="24"/>
            <w:szCs w:val="24"/>
          </w:rPr>
          <w:delText xml:space="preserve"> </w:delText>
        </w:r>
      </w:del>
      <w:ins w:id="42" w:author="McCarthy, Nicole" w:date="2019-04-09T10:09:00Z">
        <w:r w:rsidR="004C107B">
          <w:rPr>
            <w:rFonts w:ascii="Times New Roman" w:hAnsi="Times New Roman" w:cs="Times New Roman"/>
            <w:sz w:val="24"/>
            <w:szCs w:val="24"/>
          </w:rPr>
          <w:t xml:space="preserve">. </w:t>
        </w:r>
      </w:ins>
      <w:r w:rsidR="00194318">
        <w:rPr>
          <w:rFonts w:ascii="Times New Roman" w:hAnsi="Times New Roman" w:cs="Times New Roman"/>
          <w:sz w:val="24"/>
          <w:szCs w:val="24"/>
        </w:rPr>
        <w:t xml:space="preserve">The </w:t>
      </w:r>
      <w:commentRangeStart w:id="43"/>
      <w:r w:rsidR="00194318">
        <w:rPr>
          <w:rFonts w:ascii="Times New Roman" w:hAnsi="Times New Roman" w:cs="Times New Roman"/>
          <w:sz w:val="24"/>
          <w:szCs w:val="24"/>
        </w:rPr>
        <w:t>specific</w:t>
      </w:r>
      <w:ins w:id="44" w:author="Thomas, Sue" w:date="2019-04-10T12:08:00Z">
        <w:r w:rsidR="00AA4B60">
          <w:rPr>
            <w:rFonts w:ascii="Times New Roman" w:hAnsi="Times New Roman" w:cs="Times New Roman"/>
            <w:sz w:val="24"/>
            <w:szCs w:val="24"/>
          </w:rPr>
          <w:t xml:space="preserve"> information on access requested by the Service of the </w:t>
        </w:r>
        <w:proofErr w:type="spellStart"/>
        <w:r w:rsidR="00AA4B60">
          <w:rPr>
            <w:rFonts w:ascii="Times New Roman" w:hAnsi="Times New Roman" w:cs="Times New Roman"/>
            <w:sz w:val="24"/>
            <w:szCs w:val="24"/>
          </w:rPr>
          <w:t>Tribe</w:t>
        </w:r>
      </w:ins>
      <w:del w:id="45" w:author="Thomas, Sue" w:date="2019-04-10T12:08:00Z">
        <w:r w:rsidR="00194318" w:rsidDel="00AA4B60">
          <w:rPr>
            <w:rFonts w:ascii="Times New Roman" w:hAnsi="Times New Roman" w:cs="Times New Roman"/>
            <w:sz w:val="24"/>
            <w:szCs w:val="24"/>
          </w:rPr>
          <w:delText>ity requested</w:delText>
        </w:r>
      </w:del>
      <w:commentRangeEnd w:id="43"/>
      <w:r w:rsidR="00CE1119">
        <w:rPr>
          <w:rStyle w:val="CommentReference"/>
        </w:rPr>
        <w:commentReference w:id="43"/>
      </w:r>
      <w:del w:id="46" w:author="Thomas, Sue" w:date="2019-04-10T12:08:00Z">
        <w:r w:rsidR="00194318" w:rsidDel="00AA4B60">
          <w:rPr>
            <w:rFonts w:ascii="Times New Roman" w:hAnsi="Times New Roman" w:cs="Times New Roman"/>
            <w:sz w:val="24"/>
            <w:szCs w:val="24"/>
          </w:rPr>
          <w:delText xml:space="preserve"> </w:delText>
        </w:r>
      </w:del>
      <w:r w:rsidR="00194318">
        <w:rPr>
          <w:rFonts w:ascii="Times New Roman" w:hAnsi="Times New Roman" w:cs="Times New Roman"/>
          <w:sz w:val="24"/>
          <w:szCs w:val="24"/>
        </w:rPr>
        <w:t>has</w:t>
      </w:r>
      <w:proofErr w:type="spellEnd"/>
      <w:r w:rsidR="00194318">
        <w:rPr>
          <w:rFonts w:ascii="Times New Roman" w:hAnsi="Times New Roman" w:cs="Times New Roman"/>
          <w:sz w:val="24"/>
          <w:szCs w:val="24"/>
        </w:rPr>
        <w:t xml:space="preserve"> not</w:t>
      </w:r>
      <w:r w:rsidR="00F13787">
        <w:rPr>
          <w:rFonts w:ascii="Times New Roman" w:hAnsi="Times New Roman" w:cs="Times New Roman"/>
          <w:sz w:val="24"/>
          <w:szCs w:val="24"/>
        </w:rPr>
        <w:t xml:space="preserve"> been provided in any of the </w:t>
      </w:r>
      <w:r w:rsidR="00194318">
        <w:rPr>
          <w:rFonts w:ascii="Times New Roman" w:hAnsi="Times New Roman" w:cs="Times New Roman"/>
          <w:sz w:val="24"/>
          <w:szCs w:val="24"/>
        </w:rPr>
        <w:t>publicly available application materials related to this operation</w:t>
      </w:r>
      <w:del w:id="47" w:author="McCarthy, Nicole" w:date="2019-04-09T10:09:00Z">
        <w:r w:rsidR="00F13787" w:rsidDel="004C107B">
          <w:rPr>
            <w:rFonts w:ascii="Times New Roman" w:hAnsi="Times New Roman" w:cs="Times New Roman"/>
            <w:sz w:val="24"/>
            <w:szCs w:val="24"/>
          </w:rPr>
          <w:delText xml:space="preserve">.  </w:delText>
        </w:r>
      </w:del>
      <w:ins w:id="48" w:author="McCarthy, Nicole" w:date="2019-04-09T10:09:00Z">
        <w:r w:rsidR="004C107B">
          <w:rPr>
            <w:rFonts w:ascii="Times New Roman" w:hAnsi="Times New Roman" w:cs="Times New Roman"/>
            <w:sz w:val="24"/>
            <w:szCs w:val="24"/>
          </w:rPr>
          <w:t xml:space="preserve">. </w:t>
        </w:r>
      </w:ins>
      <w:commentRangeStart w:id="49"/>
      <w:r w:rsidR="00194318">
        <w:rPr>
          <w:rFonts w:ascii="Times New Roman" w:hAnsi="Times New Roman" w:cs="Times New Roman"/>
          <w:sz w:val="24"/>
          <w:szCs w:val="24"/>
        </w:rPr>
        <w:t xml:space="preserve">The confusing, changing and wide-ranging information </w:t>
      </w:r>
      <w:ins w:id="50" w:author="Thomas, Sue" w:date="2019-04-10T12:09:00Z">
        <w:r w:rsidR="00AA4B60">
          <w:rPr>
            <w:rFonts w:ascii="Times New Roman" w:hAnsi="Times New Roman" w:cs="Times New Roman"/>
            <w:sz w:val="24"/>
            <w:szCs w:val="24"/>
          </w:rPr>
          <w:t xml:space="preserve">from the Tribe </w:t>
        </w:r>
      </w:ins>
      <w:r w:rsidR="00194318">
        <w:rPr>
          <w:rFonts w:ascii="Times New Roman" w:hAnsi="Times New Roman" w:cs="Times New Roman"/>
          <w:sz w:val="24"/>
          <w:szCs w:val="24"/>
        </w:rPr>
        <w:t xml:space="preserve">regarding frequency of access, the number of individuals needed to manage all aspects of the aquaculture operation and the </w:t>
      </w:r>
      <w:r w:rsidR="004509EF">
        <w:rPr>
          <w:rFonts w:ascii="Times New Roman" w:hAnsi="Times New Roman" w:cs="Times New Roman"/>
          <w:sz w:val="24"/>
          <w:szCs w:val="24"/>
        </w:rPr>
        <w:t>assignment of</w:t>
      </w:r>
      <w:r w:rsidR="00194318">
        <w:rPr>
          <w:rFonts w:ascii="Times New Roman" w:hAnsi="Times New Roman" w:cs="Times New Roman"/>
          <w:sz w:val="24"/>
          <w:szCs w:val="24"/>
        </w:rPr>
        <w:t xml:space="preserve"> </w:t>
      </w:r>
      <w:r w:rsidR="004509EF">
        <w:rPr>
          <w:rFonts w:ascii="Times New Roman" w:hAnsi="Times New Roman" w:cs="Times New Roman"/>
          <w:sz w:val="24"/>
          <w:szCs w:val="24"/>
        </w:rPr>
        <w:t xml:space="preserve">a </w:t>
      </w:r>
      <w:r w:rsidR="00194318">
        <w:rPr>
          <w:rFonts w:ascii="Times New Roman" w:hAnsi="Times New Roman" w:cs="Times New Roman"/>
          <w:sz w:val="24"/>
          <w:szCs w:val="24"/>
        </w:rPr>
        <w:t>boat access area</w:t>
      </w:r>
      <w:r w:rsidR="004509EF">
        <w:rPr>
          <w:rFonts w:ascii="Times New Roman" w:hAnsi="Times New Roman" w:cs="Times New Roman"/>
          <w:sz w:val="24"/>
          <w:szCs w:val="24"/>
        </w:rPr>
        <w:t xml:space="preserve"> (see timetable below),</w:t>
      </w:r>
      <w:commentRangeEnd w:id="49"/>
      <w:r w:rsidR="00CE1119">
        <w:rPr>
          <w:rStyle w:val="CommentReference"/>
        </w:rPr>
        <w:commentReference w:id="49"/>
      </w:r>
      <w:r w:rsidR="00194318">
        <w:rPr>
          <w:rFonts w:ascii="Times New Roman" w:hAnsi="Times New Roman" w:cs="Times New Roman"/>
          <w:sz w:val="24"/>
          <w:szCs w:val="24"/>
        </w:rPr>
        <w:t xml:space="preserve"> led to a re-evaluation of the potential for disturbance and adjustment of the recommended work windows. The combination of shorebird and waterfowl migration and wintering seasons lasts from August through mid-May. As a result, it is necessary to restrict activities within the site during these sensitive seasons.</w:t>
      </w:r>
    </w:p>
    <w:p w14:paraId="1448DAEB" w14:textId="33AD7254" w:rsidR="00E65F6D" w:rsidRPr="00DE6A21" w:rsidRDefault="00AF77A9" w:rsidP="00FB6991">
      <w:pPr>
        <w:spacing w:after="0" w:line="240" w:lineRule="auto"/>
        <w:rPr>
          <w:rFonts w:ascii="Times New Roman" w:hAnsi="Times New Roman" w:cs="Times New Roman"/>
          <w:sz w:val="24"/>
          <w:szCs w:val="24"/>
          <w:u w:val="single"/>
        </w:rPr>
      </w:pPr>
      <w:r w:rsidRPr="00FB6991">
        <w:rPr>
          <w:rFonts w:ascii="Times New Roman" w:hAnsi="Times New Roman" w:cs="Times New Roman"/>
          <w:sz w:val="24"/>
          <w:szCs w:val="24"/>
          <w:u w:val="single"/>
        </w:rPr>
        <w:t xml:space="preserve">Timeline of Application Changes </w:t>
      </w:r>
      <w:r w:rsidRPr="00DE6A21">
        <w:rPr>
          <w:rFonts w:ascii="Times New Roman" w:hAnsi="Times New Roman" w:cs="Times New Roman"/>
          <w:sz w:val="24"/>
          <w:szCs w:val="24"/>
          <w:u w:val="single"/>
        </w:rPr>
        <w:t xml:space="preserve">(re: access) </w:t>
      </w:r>
      <w:r w:rsidRPr="00FB6991">
        <w:rPr>
          <w:rFonts w:ascii="Times New Roman" w:hAnsi="Times New Roman" w:cs="Times New Roman"/>
          <w:sz w:val="24"/>
          <w:szCs w:val="24"/>
          <w:u w:val="single"/>
        </w:rPr>
        <w:t>and Comments</w:t>
      </w:r>
    </w:p>
    <w:p w14:paraId="15C585A7" w14:textId="3E0D036A" w:rsidR="005F2B73" w:rsidRPr="00FB6991" w:rsidRDefault="00AF77A9" w:rsidP="00FB6991">
      <w:pPr>
        <w:pStyle w:val="ListParagraph"/>
        <w:numPr>
          <w:ilvl w:val="0"/>
          <w:numId w:val="9"/>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December 2017 </w:t>
      </w:r>
      <w:r w:rsidR="00F13787" w:rsidRPr="009D6F01">
        <w:rPr>
          <w:rFonts w:ascii="Times New Roman" w:hAnsi="Times New Roman" w:cs="Times New Roman"/>
          <w:sz w:val="24"/>
          <w:szCs w:val="24"/>
        </w:rPr>
        <w:t xml:space="preserve">Clallam County </w:t>
      </w:r>
      <w:r w:rsidRPr="009D6F01">
        <w:rPr>
          <w:rFonts w:ascii="Times New Roman" w:hAnsi="Times New Roman" w:cs="Times New Roman"/>
          <w:sz w:val="24"/>
          <w:szCs w:val="24"/>
        </w:rPr>
        <w:t xml:space="preserve">Shoreline Permit </w:t>
      </w:r>
      <w:r w:rsidR="00F13787" w:rsidRPr="009D6F01">
        <w:rPr>
          <w:rFonts w:ascii="Times New Roman" w:hAnsi="Times New Roman" w:cs="Times New Roman"/>
          <w:sz w:val="24"/>
          <w:szCs w:val="24"/>
        </w:rPr>
        <w:t>Application</w:t>
      </w:r>
      <w:r w:rsidRPr="00FB6991">
        <w:rPr>
          <w:rFonts w:ascii="Times New Roman" w:hAnsi="Times New Roman" w:cs="Times New Roman"/>
          <w:sz w:val="24"/>
          <w:szCs w:val="24"/>
        </w:rPr>
        <w:t xml:space="preserve">: </w:t>
      </w:r>
    </w:p>
    <w:p w14:paraId="16409E14" w14:textId="6F869FBC" w:rsidR="00AF77A9" w:rsidRPr="00FB6991" w:rsidRDefault="00AF77A9" w:rsidP="00FB6991">
      <w:pPr>
        <w:pStyle w:val="ListParagraph"/>
        <w:numPr>
          <w:ilvl w:val="1"/>
          <w:numId w:val="9"/>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4-15 people up to 90 days /year working on the farm site during low tides.</w:t>
      </w:r>
    </w:p>
    <w:p w14:paraId="18BD4672" w14:textId="7324BEF4" w:rsidR="00AF77A9" w:rsidRPr="00FB6991" w:rsidRDefault="00AF77A9" w:rsidP="00FB6991">
      <w:pPr>
        <w:pStyle w:val="ListParagraph"/>
        <w:numPr>
          <w:ilvl w:val="0"/>
          <w:numId w:val="9"/>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March 2018 Refuge Comment Submitted to County</w:t>
      </w:r>
    </w:p>
    <w:p w14:paraId="07B1619F" w14:textId="69D75721" w:rsidR="005F2B73" w:rsidRPr="009D6F01" w:rsidRDefault="00AF77A9" w:rsidP="00FB6991">
      <w:pPr>
        <w:pStyle w:val="ListParagraph"/>
        <w:numPr>
          <w:ilvl w:val="0"/>
          <w:numId w:val="9"/>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April 2018 Clallam County </w:t>
      </w:r>
      <w:r w:rsidR="005F2B73" w:rsidRPr="009D6F01">
        <w:rPr>
          <w:rFonts w:ascii="Times New Roman" w:hAnsi="Times New Roman" w:cs="Times New Roman"/>
          <w:sz w:val="24"/>
          <w:szCs w:val="24"/>
        </w:rPr>
        <w:t>Hearing Examiner Public Meeting</w:t>
      </w:r>
    </w:p>
    <w:p w14:paraId="5B209992" w14:textId="3060ABF3" w:rsidR="00AF77A9" w:rsidRPr="00FB6991" w:rsidRDefault="00AF77A9" w:rsidP="00FB6991">
      <w:pPr>
        <w:spacing w:after="0" w:line="240" w:lineRule="auto"/>
        <w:ind w:left="720"/>
        <w:rPr>
          <w:rFonts w:ascii="Times New Roman" w:hAnsi="Times New Roman" w:cs="Times New Roman"/>
          <w:sz w:val="24"/>
          <w:szCs w:val="24"/>
        </w:rPr>
      </w:pPr>
      <w:r w:rsidRPr="00FB6991">
        <w:rPr>
          <w:rFonts w:ascii="Times New Roman" w:hAnsi="Times New Roman" w:cs="Times New Roman"/>
          <w:sz w:val="24"/>
          <w:szCs w:val="24"/>
        </w:rPr>
        <w:t>Tribal Staff present</w:t>
      </w:r>
      <w:r w:rsidR="001C477B" w:rsidRPr="00FB6991">
        <w:rPr>
          <w:rFonts w:ascii="Times New Roman" w:hAnsi="Times New Roman" w:cs="Times New Roman"/>
          <w:sz w:val="24"/>
          <w:szCs w:val="24"/>
        </w:rPr>
        <w:t>ed</w:t>
      </w:r>
      <w:r w:rsidRPr="00FB6991">
        <w:rPr>
          <w:rFonts w:ascii="Times New Roman" w:hAnsi="Times New Roman" w:cs="Times New Roman"/>
          <w:sz w:val="24"/>
          <w:szCs w:val="24"/>
        </w:rPr>
        <w:t xml:space="preserve"> the following tabl</w:t>
      </w:r>
      <w:r w:rsidR="001C477B" w:rsidRPr="00FB6991">
        <w:rPr>
          <w:rFonts w:ascii="Times New Roman" w:hAnsi="Times New Roman" w:cs="Times New Roman"/>
          <w:sz w:val="24"/>
          <w:szCs w:val="24"/>
        </w:rPr>
        <w:t>e during a public presentation.</w:t>
      </w:r>
    </w:p>
    <w:p w14:paraId="2943F1FE" w14:textId="77777777" w:rsidR="009C66FB" w:rsidRDefault="009C66FB" w:rsidP="00FB6991">
      <w:pPr>
        <w:spacing w:after="0" w:line="240" w:lineRule="auto"/>
        <w:rPr>
          <w:rFonts w:ascii="Times New Roman" w:hAnsi="Times New Roman" w:cs="Times New Roman"/>
          <w:sz w:val="24"/>
          <w:szCs w:val="24"/>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Change w:id="51" w:author="McCarthy, Nicole" w:date="2019-04-09T10:13:00Z">
          <w:tblPr>
            <w:tblW w:w="9360" w:type="dxa"/>
            <w:tblInd w:w="-5" w:type="dxa"/>
            <w:tblLayout w:type="fixed"/>
            <w:tblCellMar>
              <w:left w:w="0" w:type="dxa"/>
              <w:right w:w="0" w:type="dxa"/>
            </w:tblCellMar>
            <w:tblLook w:val="0000" w:firstRow="0" w:lastRow="0" w:firstColumn="0" w:lastColumn="0" w:noHBand="0" w:noVBand="0"/>
          </w:tblPr>
        </w:tblPrChange>
      </w:tblPr>
      <w:tblGrid>
        <w:gridCol w:w="1410"/>
        <w:gridCol w:w="1466"/>
        <w:gridCol w:w="2077"/>
        <w:gridCol w:w="987"/>
        <w:gridCol w:w="1170"/>
        <w:gridCol w:w="2250"/>
        <w:tblGridChange w:id="52">
          <w:tblGrid>
            <w:gridCol w:w="1410"/>
            <w:gridCol w:w="1466"/>
            <w:gridCol w:w="2077"/>
            <w:gridCol w:w="987"/>
            <w:gridCol w:w="1170"/>
            <w:gridCol w:w="2250"/>
          </w:tblGrid>
        </w:tblGridChange>
      </w:tblGrid>
      <w:tr w:rsidR="00DB6D70" w:rsidRPr="006F5A55" w14:paraId="7B06E59D" w14:textId="77777777" w:rsidTr="004C107B">
        <w:trPr>
          <w:trHeight w:val="1075"/>
          <w:trPrChange w:id="53" w:author="McCarthy, Nicole" w:date="2019-04-09T10:13:00Z">
            <w:trPr>
              <w:trHeight w:val="1075"/>
            </w:trPr>
          </w:trPrChange>
        </w:trPr>
        <w:tc>
          <w:tcPr>
            <w:tcW w:w="1410" w:type="dxa"/>
            <w:tcPrChange w:id="54"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6AB8CD87" w14:textId="77777777" w:rsidR="009C66FB" w:rsidRPr="006F5A55" w:rsidRDefault="009C66FB" w:rsidP="00094DB7">
            <w:pPr>
              <w:kinsoku w:val="0"/>
              <w:overflowPunct w:val="0"/>
              <w:autoSpaceDE w:val="0"/>
              <w:autoSpaceDN w:val="0"/>
              <w:adjustRightInd w:val="0"/>
              <w:spacing w:after="0" w:line="240" w:lineRule="auto"/>
              <w:rPr>
                <w:rFonts w:ascii="Times New Roman" w:hAnsi="Times New Roman" w:cs="Times New Roman"/>
              </w:rPr>
            </w:pPr>
          </w:p>
        </w:tc>
        <w:tc>
          <w:tcPr>
            <w:tcW w:w="1466" w:type="dxa"/>
            <w:tcPrChange w:id="55"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4EB194ED" w14:textId="77777777" w:rsidR="009C66FB" w:rsidRPr="006F5A55" w:rsidRDefault="009C66FB" w:rsidP="00094DB7">
            <w:pPr>
              <w:kinsoku w:val="0"/>
              <w:overflowPunct w:val="0"/>
              <w:autoSpaceDE w:val="0"/>
              <w:autoSpaceDN w:val="0"/>
              <w:adjustRightInd w:val="0"/>
              <w:spacing w:after="0" w:line="240" w:lineRule="auto"/>
              <w:ind w:left="107" w:right="110"/>
              <w:rPr>
                <w:rFonts w:ascii="Calibri" w:hAnsi="Calibri" w:cs="Calibri"/>
              </w:rPr>
            </w:pPr>
            <w:r w:rsidRPr="006F5A55">
              <w:rPr>
                <w:rFonts w:ascii="Calibri" w:hAnsi="Calibri" w:cs="Calibri"/>
              </w:rPr>
              <w:t xml:space="preserve">Dates (approx. range </w:t>
            </w:r>
            <w:proofErr w:type="spellStart"/>
            <w:r w:rsidRPr="006F5A55">
              <w:rPr>
                <w:rFonts w:ascii="Calibri" w:hAnsi="Calibri" w:cs="Calibri"/>
              </w:rPr>
              <w:t>mo</w:t>
            </w:r>
            <w:proofErr w:type="spellEnd"/>
            <w:r w:rsidRPr="006F5A55">
              <w:rPr>
                <w:rFonts w:ascii="Calibri" w:hAnsi="Calibri" w:cs="Calibri"/>
              </w:rPr>
              <w:t>/</w:t>
            </w:r>
            <w:proofErr w:type="spellStart"/>
            <w:r w:rsidRPr="006F5A55">
              <w:rPr>
                <w:rFonts w:ascii="Calibri" w:hAnsi="Calibri" w:cs="Calibri"/>
              </w:rPr>
              <w:t>yr</w:t>
            </w:r>
            <w:proofErr w:type="spellEnd"/>
            <w:r w:rsidRPr="006F5A55">
              <w:rPr>
                <w:rFonts w:ascii="Calibri" w:hAnsi="Calibri" w:cs="Calibri"/>
              </w:rPr>
              <w:t>)</w:t>
            </w:r>
          </w:p>
        </w:tc>
        <w:tc>
          <w:tcPr>
            <w:tcW w:w="2077" w:type="dxa"/>
            <w:tcPrChange w:id="56"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0DAB1C9F" w14:textId="77777777" w:rsidR="009C66FB" w:rsidRPr="006F5A55" w:rsidRDefault="009C66FB" w:rsidP="00094DB7">
            <w:pPr>
              <w:kinsoku w:val="0"/>
              <w:overflowPunct w:val="0"/>
              <w:autoSpaceDE w:val="0"/>
              <w:autoSpaceDN w:val="0"/>
              <w:adjustRightInd w:val="0"/>
              <w:spacing w:after="0" w:line="240" w:lineRule="auto"/>
              <w:ind w:left="108" w:right="138"/>
              <w:rPr>
                <w:rFonts w:ascii="Calibri" w:hAnsi="Calibri" w:cs="Calibri"/>
              </w:rPr>
            </w:pPr>
            <w:r w:rsidRPr="006F5A55">
              <w:rPr>
                <w:rFonts w:ascii="Calibri" w:hAnsi="Calibri" w:cs="Calibri"/>
              </w:rPr>
              <w:t>D</w:t>
            </w:r>
            <w:r>
              <w:rPr>
                <w:rFonts w:ascii="Calibri" w:hAnsi="Calibri" w:cs="Calibri"/>
              </w:rPr>
              <w:t>uration of site visit (#</w:t>
            </w:r>
            <w:proofErr w:type="spellStart"/>
            <w:r>
              <w:rPr>
                <w:rFonts w:ascii="Calibri" w:hAnsi="Calibri" w:cs="Calibri"/>
              </w:rPr>
              <w:t>hrs</w:t>
            </w:r>
            <w:proofErr w:type="spellEnd"/>
            <w:r>
              <w:rPr>
                <w:rFonts w:ascii="Calibri" w:hAnsi="Calibri" w:cs="Calibri"/>
              </w:rPr>
              <w:t xml:space="preserve">/day, </w:t>
            </w:r>
            <w:r w:rsidRPr="006F5A55">
              <w:rPr>
                <w:rFonts w:ascii="Calibri" w:hAnsi="Calibri" w:cs="Calibri"/>
              </w:rPr>
              <w:t># days</w:t>
            </w:r>
            <w:r>
              <w:rPr>
                <w:rFonts w:ascii="Calibri" w:hAnsi="Calibri" w:cs="Calibri"/>
              </w:rPr>
              <w:t>/</w:t>
            </w:r>
            <w:proofErr w:type="spellStart"/>
            <w:r>
              <w:rPr>
                <w:rFonts w:ascii="Calibri" w:hAnsi="Calibri" w:cs="Calibri"/>
              </w:rPr>
              <w:t>mo</w:t>
            </w:r>
            <w:proofErr w:type="spellEnd"/>
            <w:r w:rsidRPr="006F5A55">
              <w:rPr>
                <w:rFonts w:ascii="Calibri" w:hAnsi="Calibri" w:cs="Calibri"/>
              </w:rPr>
              <w:t>)</w:t>
            </w:r>
          </w:p>
        </w:tc>
        <w:tc>
          <w:tcPr>
            <w:tcW w:w="987" w:type="dxa"/>
            <w:tcPrChange w:id="57"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7875AF0A" w14:textId="77777777" w:rsidR="009C66FB" w:rsidRPr="006F5A55" w:rsidRDefault="009C66FB" w:rsidP="00094DB7">
            <w:pPr>
              <w:kinsoku w:val="0"/>
              <w:overflowPunct w:val="0"/>
              <w:autoSpaceDE w:val="0"/>
              <w:autoSpaceDN w:val="0"/>
              <w:adjustRightInd w:val="0"/>
              <w:spacing w:after="0" w:line="240" w:lineRule="auto"/>
              <w:ind w:left="104" w:right="82"/>
              <w:rPr>
                <w:rFonts w:ascii="Calibri" w:hAnsi="Calibri" w:cs="Calibri"/>
              </w:rPr>
            </w:pPr>
            <w:r w:rsidRPr="006F5A55">
              <w:rPr>
                <w:rFonts w:ascii="Calibri" w:hAnsi="Calibri" w:cs="Calibri"/>
              </w:rPr>
              <w:t># People on site/day</w:t>
            </w:r>
          </w:p>
        </w:tc>
        <w:tc>
          <w:tcPr>
            <w:tcW w:w="1170" w:type="dxa"/>
            <w:tcPrChange w:id="58"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55C90413" w14:textId="77777777" w:rsidR="009C66FB" w:rsidRPr="006F5A55" w:rsidRDefault="009C66FB" w:rsidP="00094DB7">
            <w:pPr>
              <w:kinsoku w:val="0"/>
              <w:overflowPunct w:val="0"/>
              <w:autoSpaceDE w:val="0"/>
              <w:autoSpaceDN w:val="0"/>
              <w:adjustRightInd w:val="0"/>
              <w:spacing w:after="0" w:line="240" w:lineRule="auto"/>
              <w:ind w:left="106" w:right="143"/>
              <w:rPr>
                <w:rFonts w:ascii="Calibri" w:hAnsi="Calibri" w:cs="Calibri"/>
              </w:rPr>
            </w:pPr>
            <w:r w:rsidRPr="006F5A55">
              <w:rPr>
                <w:rFonts w:ascii="Calibri" w:hAnsi="Calibri" w:cs="Calibri"/>
              </w:rPr>
              <w:t>Tidal Range for site visit</w:t>
            </w:r>
          </w:p>
        </w:tc>
        <w:tc>
          <w:tcPr>
            <w:tcW w:w="2250" w:type="dxa"/>
            <w:tcPrChange w:id="59"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1BAE270B" w14:textId="77777777" w:rsidR="009C66FB" w:rsidRPr="006F5A55" w:rsidRDefault="009C66FB" w:rsidP="00094DB7">
            <w:pPr>
              <w:kinsoku w:val="0"/>
              <w:overflowPunct w:val="0"/>
              <w:autoSpaceDE w:val="0"/>
              <w:autoSpaceDN w:val="0"/>
              <w:adjustRightInd w:val="0"/>
              <w:spacing w:after="0" w:line="240" w:lineRule="auto"/>
              <w:ind w:left="105" w:right="119"/>
              <w:rPr>
                <w:rFonts w:ascii="Calibri" w:hAnsi="Calibri" w:cs="Calibri"/>
              </w:rPr>
            </w:pPr>
            <w:r w:rsidRPr="006F5A55">
              <w:rPr>
                <w:rFonts w:ascii="Calibri" w:hAnsi="Calibri" w:cs="Calibri"/>
              </w:rPr>
              <w:t>Chemical treatments of shellfish or habitat? Substance, dose,</w:t>
            </w:r>
          </w:p>
          <w:p w14:paraId="031C982F" w14:textId="77777777" w:rsidR="009C66FB" w:rsidRPr="006F5A55" w:rsidRDefault="009C66FB" w:rsidP="00094DB7">
            <w:pPr>
              <w:kinsoku w:val="0"/>
              <w:overflowPunct w:val="0"/>
              <w:autoSpaceDE w:val="0"/>
              <w:autoSpaceDN w:val="0"/>
              <w:adjustRightInd w:val="0"/>
              <w:spacing w:after="0" w:line="251" w:lineRule="exact"/>
              <w:ind w:left="105"/>
              <w:rPr>
                <w:rFonts w:ascii="Calibri" w:hAnsi="Calibri" w:cs="Calibri"/>
              </w:rPr>
            </w:pPr>
            <w:proofErr w:type="gramStart"/>
            <w:r w:rsidRPr="006F5A55">
              <w:rPr>
                <w:rFonts w:ascii="Calibri" w:hAnsi="Calibri" w:cs="Calibri"/>
              </w:rPr>
              <w:t>frequency</w:t>
            </w:r>
            <w:proofErr w:type="gramEnd"/>
            <w:r w:rsidRPr="006F5A55">
              <w:rPr>
                <w:rFonts w:ascii="Calibri" w:hAnsi="Calibri" w:cs="Calibri"/>
              </w:rPr>
              <w:t>, etc.)</w:t>
            </w:r>
          </w:p>
        </w:tc>
      </w:tr>
      <w:tr w:rsidR="00DB6D70" w:rsidRPr="006F5A55" w14:paraId="50E26C67" w14:textId="77777777" w:rsidTr="004C107B">
        <w:trPr>
          <w:trHeight w:val="278"/>
          <w:trPrChange w:id="60" w:author="McCarthy, Nicole" w:date="2019-04-09T10:13:00Z">
            <w:trPr>
              <w:trHeight w:val="278"/>
            </w:trPr>
          </w:trPrChange>
        </w:trPr>
        <w:tc>
          <w:tcPr>
            <w:tcW w:w="1410" w:type="dxa"/>
            <w:tcPrChange w:id="61"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52A3AE20"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Set up</w:t>
            </w:r>
          </w:p>
        </w:tc>
        <w:tc>
          <w:tcPr>
            <w:tcW w:w="1466" w:type="dxa"/>
            <w:tcPrChange w:id="62"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6C5BD65E"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Year Round</w:t>
            </w:r>
          </w:p>
        </w:tc>
        <w:tc>
          <w:tcPr>
            <w:tcW w:w="2077" w:type="dxa"/>
            <w:tcPrChange w:id="63"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1A3BBEB3" w14:textId="77777777" w:rsidR="009C66FB" w:rsidRPr="006F5A55" w:rsidRDefault="009C66FB" w:rsidP="00094DB7">
            <w:pPr>
              <w:kinsoku w:val="0"/>
              <w:overflowPunct w:val="0"/>
              <w:autoSpaceDE w:val="0"/>
              <w:autoSpaceDN w:val="0"/>
              <w:adjustRightInd w:val="0"/>
              <w:spacing w:after="0" w:line="258" w:lineRule="exact"/>
              <w:ind w:left="90" w:right="143"/>
              <w:jc w:val="center"/>
              <w:rPr>
                <w:rFonts w:ascii="Calibri" w:hAnsi="Calibri" w:cs="Calibri"/>
              </w:rPr>
            </w:pPr>
            <w:r w:rsidRPr="006F5A55">
              <w:rPr>
                <w:rFonts w:ascii="Calibri" w:hAnsi="Calibri" w:cs="Calibri"/>
              </w:rPr>
              <w:t>4-6 hours/4-</w:t>
            </w:r>
            <w:r>
              <w:rPr>
                <w:rFonts w:ascii="Calibri" w:hAnsi="Calibri" w:cs="Calibri"/>
              </w:rPr>
              <w:t xml:space="preserve">12 </w:t>
            </w:r>
            <w:r w:rsidRPr="006F5A55">
              <w:rPr>
                <w:rFonts w:ascii="Calibri" w:hAnsi="Calibri" w:cs="Calibri"/>
              </w:rPr>
              <w:t>days</w:t>
            </w:r>
          </w:p>
        </w:tc>
        <w:tc>
          <w:tcPr>
            <w:tcW w:w="987" w:type="dxa"/>
            <w:tcPrChange w:id="64"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010F97E5" w14:textId="77777777" w:rsidR="009C66FB" w:rsidRPr="006F5A55" w:rsidRDefault="009C66FB" w:rsidP="00094DB7">
            <w:pPr>
              <w:kinsoku w:val="0"/>
              <w:overflowPunct w:val="0"/>
              <w:autoSpaceDE w:val="0"/>
              <w:autoSpaceDN w:val="0"/>
              <w:adjustRightInd w:val="0"/>
              <w:spacing w:after="0" w:line="258" w:lineRule="exact"/>
              <w:ind w:left="104"/>
              <w:rPr>
                <w:rFonts w:ascii="Calibri" w:hAnsi="Calibri" w:cs="Calibri"/>
              </w:rPr>
            </w:pPr>
            <w:r>
              <w:rPr>
                <w:rFonts w:ascii="Calibri" w:hAnsi="Calibri" w:cs="Calibri"/>
              </w:rPr>
              <w:t>15</w:t>
            </w:r>
          </w:p>
        </w:tc>
        <w:tc>
          <w:tcPr>
            <w:tcW w:w="1170" w:type="dxa"/>
            <w:tcPrChange w:id="65"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4E42EEE1" w14:textId="77777777" w:rsidR="009C66FB" w:rsidRPr="006F5A55" w:rsidRDefault="009C66FB" w:rsidP="00094DB7">
            <w:pPr>
              <w:kinsoku w:val="0"/>
              <w:overflowPunct w:val="0"/>
              <w:autoSpaceDE w:val="0"/>
              <w:autoSpaceDN w:val="0"/>
              <w:adjustRightInd w:val="0"/>
              <w:spacing w:after="0" w:line="258" w:lineRule="exact"/>
              <w:ind w:left="106"/>
              <w:rPr>
                <w:rFonts w:ascii="Calibri" w:hAnsi="Calibri" w:cs="Calibri"/>
              </w:rPr>
            </w:pPr>
            <w:r w:rsidRPr="006F5A55">
              <w:rPr>
                <w:rFonts w:ascii="Calibri" w:hAnsi="Calibri" w:cs="Calibri"/>
              </w:rPr>
              <w:t>+1 to -2.5</w:t>
            </w:r>
          </w:p>
        </w:tc>
        <w:tc>
          <w:tcPr>
            <w:tcW w:w="2250" w:type="dxa"/>
            <w:tcPrChange w:id="66"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78D2FA8A" w14:textId="77777777" w:rsidR="009C66FB" w:rsidRPr="006F5A55" w:rsidRDefault="009C66FB" w:rsidP="00094DB7">
            <w:pPr>
              <w:kinsoku w:val="0"/>
              <w:overflowPunct w:val="0"/>
              <w:autoSpaceDE w:val="0"/>
              <w:autoSpaceDN w:val="0"/>
              <w:adjustRightInd w:val="0"/>
              <w:spacing w:after="0" w:line="258" w:lineRule="exact"/>
              <w:ind w:left="105"/>
              <w:rPr>
                <w:rFonts w:ascii="Calibri" w:hAnsi="Calibri" w:cs="Calibri"/>
              </w:rPr>
            </w:pPr>
            <w:r w:rsidRPr="006F5A55">
              <w:rPr>
                <w:rFonts w:ascii="Calibri" w:hAnsi="Calibri" w:cs="Calibri"/>
              </w:rPr>
              <w:t>None</w:t>
            </w:r>
          </w:p>
        </w:tc>
      </w:tr>
      <w:tr w:rsidR="00DB6D70" w:rsidRPr="006F5A55" w14:paraId="4FEA5112" w14:textId="77777777" w:rsidTr="004C107B">
        <w:trPr>
          <w:trHeight w:val="268"/>
          <w:trPrChange w:id="67" w:author="McCarthy, Nicole" w:date="2019-04-09T10:13:00Z">
            <w:trPr>
              <w:trHeight w:val="268"/>
            </w:trPr>
          </w:trPrChange>
        </w:trPr>
        <w:tc>
          <w:tcPr>
            <w:tcW w:w="1410" w:type="dxa"/>
            <w:tcPrChange w:id="68"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19659764" w14:textId="77777777" w:rsidR="009C66FB" w:rsidRPr="006F5A55" w:rsidRDefault="009C66FB" w:rsidP="00094DB7">
            <w:pPr>
              <w:kinsoku w:val="0"/>
              <w:overflowPunct w:val="0"/>
              <w:autoSpaceDE w:val="0"/>
              <w:autoSpaceDN w:val="0"/>
              <w:adjustRightInd w:val="0"/>
              <w:spacing w:after="0" w:line="248" w:lineRule="exact"/>
              <w:ind w:left="107"/>
              <w:rPr>
                <w:rFonts w:ascii="Calibri" w:hAnsi="Calibri" w:cs="Calibri"/>
              </w:rPr>
            </w:pPr>
            <w:r w:rsidRPr="006F5A55">
              <w:rPr>
                <w:rFonts w:ascii="Calibri" w:hAnsi="Calibri" w:cs="Calibri"/>
              </w:rPr>
              <w:t>Maintenance</w:t>
            </w:r>
          </w:p>
        </w:tc>
        <w:tc>
          <w:tcPr>
            <w:tcW w:w="1466" w:type="dxa"/>
            <w:tcPrChange w:id="69"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696DA759" w14:textId="77777777" w:rsidR="009C66FB" w:rsidRPr="006F5A55" w:rsidRDefault="009C66FB" w:rsidP="00094DB7">
            <w:pPr>
              <w:kinsoku w:val="0"/>
              <w:overflowPunct w:val="0"/>
              <w:autoSpaceDE w:val="0"/>
              <w:autoSpaceDN w:val="0"/>
              <w:adjustRightInd w:val="0"/>
              <w:spacing w:after="0" w:line="248" w:lineRule="exact"/>
              <w:ind w:left="107"/>
              <w:rPr>
                <w:rFonts w:ascii="Calibri" w:hAnsi="Calibri" w:cs="Calibri"/>
              </w:rPr>
            </w:pPr>
            <w:r w:rsidRPr="006F5A55">
              <w:rPr>
                <w:rFonts w:ascii="Calibri" w:hAnsi="Calibri" w:cs="Calibri"/>
              </w:rPr>
              <w:t>Year Round</w:t>
            </w:r>
          </w:p>
        </w:tc>
        <w:tc>
          <w:tcPr>
            <w:tcW w:w="2077" w:type="dxa"/>
            <w:tcPrChange w:id="70"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2EBA013C" w14:textId="77777777" w:rsidR="009C66FB" w:rsidRPr="006F5A55" w:rsidRDefault="009C66FB" w:rsidP="00094DB7">
            <w:pPr>
              <w:kinsoku w:val="0"/>
              <w:overflowPunct w:val="0"/>
              <w:autoSpaceDE w:val="0"/>
              <w:autoSpaceDN w:val="0"/>
              <w:adjustRightInd w:val="0"/>
              <w:spacing w:after="0" w:line="248" w:lineRule="exact"/>
              <w:ind w:left="90" w:right="143"/>
              <w:jc w:val="center"/>
              <w:rPr>
                <w:rFonts w:ascii="Calibri" w:hAnsi="Calibri" w:cs="Calibri"/>
              </w:rPr>
            </w:pPr>
            <w:r w:rsidRPr="006F5A55">
              <w:rPr>
                <w:rFonts w:ascii="Calibri" w:hAnsi="Calibri" w:cs="Calibri"/>
              </w:rPr>
              <w:t>4-6 hours/4-</w:t>
            </w:r>
            <w:r>
              <w:rPr>
                <w:rFonts w:ascii="Calibri" w:hAnsi="Calibri" w:cs="Calibri"/>
              </w:rPr>
              <w:t>12</w:t>
            </w:r>
            <w:r w:rsidRPr="006F5A55">
              <w:rPr>
                <w:rFonts w:ascii="Calibri" w:hAnsi="Calibri" w:cs="Calibri"/>
              </w:rPr>
              <w:t>days</w:t>
            </w:r>
          </w:p>
        </w:tc>
        <w:tc>
          <w:tcPr>
            <w:tcW w:w="987" w:type="dxa"/>
            <w:tcPrChange w:id="71"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30CE36F6" w14:textId="77777777" w:rsidR="009C66FB" w:rsidRPr="006F5A55" w:rsidRDefault="009C66FB" w:rsidP="00094DB7">
            <w:pPr>
              <w:kinsoku w:val="0"/>
              <w:overflowPunct w:val="0"/>
              <w:autoSpaceDE w:val="0"/>
              <w:autoSpaceDN w:val="0"/>
              <w:adjustRightInd w:val="0"/>
              <w:spacing w:after="0" w:line="248" w:lineRule="exact"/>
              <w:ind w:left="104"/>
              <w:rPr>
                <w:rFonts w:ascii="Calibri" w:hAnsi="Calibri" w:cs="Calibri"/>
              </w:rPr>
            </w:pPr>
            <w:r>
              <w:rPr>
                <w:rFonts w:ascii="Calibri" w:hAnsi="Calibri" w:cs="Calibri"/>
              </w:rPr>
              <w:t>4</w:t>
            </w:r>
          </w:p>
        </w:tc>
        <w:tc>
          <w:tcPr>
            <w:tcW w:w="1170" w:type="dxa"/>
            <w:tcPrChange w:id="72"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721F3EE0" w14:textId="77777777" w:rsidR="009C66FB" w:rsidRPr="006F5A55" w:rsidRDefault="009C66FB" w:rsidP="00094DB7">
            <w:pPr>
              <w:kinsoku w:val="0"/>
              <w:overflowPunct w:val="0"/>
              <w:autoSpaceDE w:val="0"/>
              <w:autoSpaceDN w:val="0"/>
              <w:adjustRightInd w:val="0"/>
              <w:spacing w:after="0" w:line="248" w:lineRule="exact"/>
              <w:ind w:left="106"/>
              <w:rPr>
                <w:rFonts w:ascii="Calibri" w:hAnsi="Calibri" w:cs="Calibri"/>
              </w:rPr>
            </w:pPr>
            <w:r w:rsidRPr="006F5A55">
              <w:rPr>
                <w:rFonts w:ascii="Calibri" w:hAnsi="Calibri" w:cs="Calibri"/>
              </w:rPr>
              <w:t>+1 to -2.5</w:t>
            </w:r>
          </w:p>
        </w:tc>
        <w:tc>
          <w:tcPr>
            <w:tcW w:w="2250" w:type="dxa"/>
            <w:tcPrChange w:id="73"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33BC0A77" w14:textId="77777777" w:rsidR="009C66FB" w:rsidRPr="006F5A55" w:rsidRDefault="009C66FB" w:rsidP="00094DB7">
            <w:pPr>
              <w:kinsoku w:val="0"/>
              <w:overflowPunct w:val="0"/>
              <w:autoSpaceDE w:val="0"/>
              <w:autoSpaceDN w:val="0"/>
              <w:adjustRightInd w:val="0"/>
              <w:spacing w:after="0" w:line="248" w:lineRule="exact"/>
              <w:ind w:left="105"/>
              <w:rPr>
                <w:rFonts w:ascii="Calibri" w:hAnsi="Calibri" w:cs="Calibri"/>
              </w:rPr>
            </w:pPr>
            <w:r w:rsidRPr="006F5A55">
              <w:rPr>
                <w:rFonts w:ascii="Calibri" w:hAnsi="Calibri" w:cs="Calibri"/>
              </w:rPr>
              <w:t>None</w:t>
            </w:r>
          </w:p>
        </w:tc>
      </w:tr>
      <w:tr w:rsidR="00DB6D70" w:rsidRPr="006F5A55" w14:paraId="28CE44C1" w14:textId="77777777" w:rsidTr="004C107B">
        <w:trPr>
          <w:trHeight w:val="314"/>
          <w:trPrChange w:id="74" w:author="McCarthy, Nicole" w:date="2019-04-09T10:13:00Z">
            <w:trPr>
              <w:trHeight w:val="314"/>
            </w:trPr>
          </w:trPrChange>
        </w:trPr>
        <w:tc>
          <w:tcPr>
            <w:tcW w:w="1410" w:type="dxa"/>
            <w:tcPrChange w:id="75" w:author="McCarthy, Nicole" w:date="2019-04-09T10:13:00Z">
              <w:tcPr>
                <w:tcW w:w="1410" w:type="dxa"/>
                <w:tcBorders>
                  <w:top w:val="single" w:sz="4" w:space="0" w:color="000000"/>
                  <w:left w:val="single" w:sz="4" w:space="0" w:color="000000"/>
                  <w:bottom w:val="single" w:sz="4" w:space="0" w:color="000000"/>
                  <w:right w:val="single" w:sz="4" w:space="0" w:color="000000"/>
                </w:tcBorders>
              </w:tcPr>
            </w:tcPrChange>
          </w:tcPr>
          <w:p w14:paraId="6B34F135"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Harvest</w:t>
            </w:r>
          </w:p>
        </w:tc>
        <w:tc>
          <w:tcPr>
            <w:tcW w:w="1466" w:type="dxa"/>
            <w:tcPrChange w:id="76" w:author="McCarthy, Nicole" w:date="2019-04-09T10:13:00Z">
              <w:tcPr>
                <w:tcW w:w="1466" w:type="dxa"/>
                <w:tcBorders>
                  <w:top w:val="single" w:sz="4" w:space="0" w:color="000000"/>
                  <w:left w:val="single" w:sz="4" w:space="0" w:color="000000"/>
                  <w:bottom w:val="single" w:sz="4" w:space="0" w:color="000000"/>
                  <w:right w:val="single" w:sz="4" w:space="0" w:color="000000"/>
                </w:tcBorders>
              </w:tcPr>
            </w:tcPrChange>
          </w:tcPr>
          <w:p w14:paraId="69167E01" w14:textId="77777777" w:rsidR="009C66FB" w:rsidRPr="006F5A55" w:rsidRDefault="009C66FB" w:rsidP="00094DB7">
            <w:pPr>
              <w:kinsoku w:val="0"/>
              <w:overflowPunct w:val="0"/>
              <w:autoSpaceDE w:val="0"/>
              <w:autoSpaceDN w:val="0"/>
              <w:adjustRightInd w:val="0"/>
              <w:spacing w:after="0" w:line="258" w:lineRule="exact"/>
              <w:ind w:left="107"/>
              <w:rPr>
                <w:rFonts w:ascii="Calibri" w:hAnsi="Calibri" w:cs="Calibri"/>
              </w:rPr>
            </w:pPr>
            <w:r w:rsidRPr="006F5A55">
              <w:rPr>
                <w:rFonts w:ascii="Calibri" w:hAnsi="Calibri" w:cs="Calibri"/>
              </w:rPr>
              <w:t>Year Round</w:t>
            </w:r>
          </w:p>
        </w:tc>
        <w:tc>
          <w:tcPr>
            <w:tcW w:w="2077" w:type="dxa"/>
            <w:tcPrChange w:id="77" w:author="McCarthy, Nicole" w:date="2019-04-09T10:13:00Z">
              <w:tcPr>
                <w:tcW w:w="2077" w:type="dxa"/>
                <w:tcBorders>
                  <w:top w:val="single" w:sz="4" w:space="0" w:color="000000"/>
                  <w:left w:val="single" w:sz="4" w:space="0" w:color="000000"/>
                  <w:bottom w:val="single" w:sz="4" w:space="0" w:color="000000"/>
                  <w:right w:val="single" w:sz="4" w:space="0" w:color="000000"/>
                </w:tcBorders>
              </w:tcPr>
            </w:tcPrChange>
          </w:tcPr>
          <w:p w14:paraId="1EECE107" w14:textId="77777777" w:rsidR="009C66FB" w:rsidRPr="006F5A55" w:rsidRDefault="009C66FB" w:rsidP="00094DB7">
            <w:pPr>
              <w:kinsoku w:val="0"/>
              <w:overflowPunct w:val="0"/>
              <w:autoSpaceDE w:val="0"/>
              <w:autoSpaceDN w:val="0"/>
              <w:adjustRightInd w:val="0"/>
              <w:spacing w:after="0" w:line="258" w:lineRule="exact"/>
              <w:ind w:left="90" w:right="143"/>
              <w:jc w:val="center"/>
              <w:rPr>
                <w:rFonts w:ascii="Calibri" w:hAnsi="Calibri" w:cs="Calibri"/>
              </w:rPr>
            </w:pPr>
            <w:r w:rsidRPr="006F5A55">
              <w:rPr>
                <w:rFonts w:ascii="Calibri" w:hAnsi="Calibri" w:cs="Calibri"/>
              </w:rPr>
              <w:t>4-6 hours/4-</w:t>
            </w:r>
            <w:r>
              <w:rPr>
                <w:rFonts w:ascii="Calibri" w:hAnsi="Calibri" w:cs="Calibri"/>
              </w:rPr>
              <w:t>12</w:t>
            </w:r>
            <w:r w:rsidRPr="006F5A55">
              <w:rPr>
                <w:rFonts w:ascii="Calibri" w:hAnsi="Calibri" w:cs="Calibri"/>
              </w:rPr>
              <w:t xml:space="preserve"> days</w:t>
            </w:r>
          </w:p>
        </w:tc>
        <w:tc>
          <w:tcPr>
            <w:tcW w:w="987" w:type="dxa"/>
            <w:tcPrChange w:id="78" w:author="McCarthy, Nicole" w:date="2019-04-09T10:13:00Z">
              <w:tcPr>
                <w:tcW w:w="987" w:type="dxa"/>
                <w:tcBorders>
                  <w:top w:val="single" w:sz="4" w:space="0" w:color="000000"/>
                  <w:left w:val="single" w:sz="4" w:space="0" w:color="000000"/>
                  <w:bottom w:val="single" w:sz="4" w:space="0" w:color="000000"/>
                  <w:right w:val="single" w:sz="4" w:space="0" w:color="000000"/>
                </w:tcBorders>
              </w:tcPr>
            </w:tcPrChange>
          </w:tcPr>
          <w:p w14:paraId="00819C45" w14:textId="77777777" w:rsidR="009C66FB" w:rsidRPr="006F5A55" w:rsidRDefault="009C66FB" w:rsidP="00094DB7">
            <w:pPr>
              <w:kinsoku w:val="0"/>
              <w:overflowPunct w:val="0"/>
              <w:autoSpaceDE w:val="0"/>
              <w:autoSpaceDN w:val="0"/>
              <w:adjustRightInd w:val="0"/>
              <w:spacing w:after="0" w:line="258" w:lineRule="exact"/>
              <w:ind w:left="104"/>
              <w:rPr>
                <w:rFonts w:ascii="Calibri" w:hAnsi="Calibri" w:cs="Calibri"/>
              </w:rPr>
            </w:pPr>
            <w:r>
              <w:rPr>
                <w:rFonts w:ascii="Calibri" w:hAnsi="Calibri" w:cs="Calibri"/>
              </w:rPr>
              <w:t>15</w:t>
            </w:r>
          </w:p>
        </w:tc>
        <w:tc>
          <w:tcPr>
            <w:tcW w:w="1170" w:type="dxa"/>
            <w:tcPrChange w:id="79" w:author="McCarthy, Nicole" w:date="2019-04-09T10:13:00Z">
              <w:tcPr>
                <w:tcW w:w="1170" w:type="dxa"/>
                <w:tcBorders>
                  <w:top w:val="single" w:sz="4" w:space="0" w:color="000000"/>
                  <w:left w:val="single" w:sz="4" w:space="0" w:color="000000"/>
                  <w:bottom w:val="single" w:sz="4" w:space="0" w:color="000000"/>
                  <w:right w:val="single" w:sz="4" w:space="0" w:color="000000"/>
                </w:tcBorders>
              </w:tcPr>
            </w:tcPrChange>
          </w:tcPr>
          <w:p w14:paraId="0754A490" w14:textId="77777777" w:rsidR="009C66FB" w:rsidRPr="006F5A55" w:rsidRDefault="009C66FB" w:rsidP="00094DB7">
            <w:pPr>
              <w:kinsoku w:val="0"/>
              <w:overflowPunct w:val="0"/>
              <w:autoSpaceDE w:val="0"/>
              <w:autoSpaceDN w:val="0"/>
              <w:adjustRightInd w:val="0"/>
              <w:spacing w:after="0" w:line="258" w:lineRule="exact"/>
              <w:ind w:left="106"/>
              <w:rPr>
                <w:rFonts w:ascii="Calibri" w:hAnsi="Calibri" w:cs="Calibri"/>
              </w:rPr>
            </w:pPr>
            <w:r w:rsidRPr="006F5A55">
              <w:rPr>
                <w:rFonts w:ascii="Calibri" w:hAnsi="Calibri" w:cs="Calibri"/>
              </w:rPr>
              <w:t>+1 to -2.5</w:t>
            </w:r>
          </w:p>
        </w:tc>
        <w:tc>
          <w:tcPr>
            <w:tcW w:w="2250" w:type="dxa"/>
            <w:tcPrChange w:id="80" w:author="McCarthy, Nicole" w:date="2019-04-09T10:13:00Z">
              <w:tcPr>
                <w:tcW w:w="2250" w:type="dxa"/>
                <w:tcBorders>
                  <w:top w:val="single" w:sz="4" w:space="0" w:color="000000"/>
                  <w:left w:val="single" w:sz="4" w:space="0" w:color="000000"/>
                  <w:bottom w:val="single" w:sz="4" w:space="0" w:color="000000"/>
                  <w:right w:val="single" w:sz="4" w:space="0" w:color="000000"/>
                </w:tcBorders>
              </w:tcPr>
            </w:tcPrChange>
          </w:tcPr>
          <w:p w14:paraId="5539E335" w14:textId="77777777" w:rsidR="009C66FB" w:rsidRPr="006F5A55" w:rsidRDefault="009C66FB" w:rsidP="00094DB7">
            <w:pPr>
              <w:kinsoku w:val="0"/>
              <w:overflowPunct w:val="0"/>
              <w:autoSpaceDE w:val="0"/>
              <w:autoSpaceDN w:val="0"/>
              <w:adjustRightInd w:val="0"/>
              <w:spacing w:after="0" w:line="258" w:lineRule="exact"/>
              <w:ind w:left="105"/>
              <w:rPr>
                <w:rFonts w:ascii="Calibri" w:hAnsi="Calibri" w:cs="Calibri"/>
              </w:rPr>
            </w:pPr>
            <w:r w:rsidRPr="006F5A55">
              <w:rPr>
                <w:rFonts w:ascii="Calibri" w:hAnsi="Calibri" w:cs="Calibri"/>
              </w:rPr>
              <w:t>None</w:t>
            </w:r>
          </w:p>
        </w:tc>
      </w:tr>
    </w:tbl>
    <w:p w14:paraId="50E134F0" w14:textId="77777777" w:rsidR="009C66FB" w:rsidRDefault="009C66FB" w:rsidP="00FB6991">
      <w:pPr>
        <w:spacing w:after="0" w:line="240" w:lineRule="auto"/>
        <w:rPr>
          <w:rFonts w:ascii="Times New Roman" w:hAnsi="Times New Roman" w:cs="Times New Roman"/>
          <w:sz w:val="24"/>
          <w:szCs w:val="24"/>
        </w:rPr>
      </w:pPr>
    </w:p>
    <w:p w14:paraId="0A6E5395" w14:textId="63AB5C52" w:rsidR="009C66FB" w:rsidRDefault="001C477B" w:rsidP="00FB699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If these activities overlap entirely, </w:t>
      </w:r>
      <w:r w:rsidR="009C66FB">
        <w:rPr>
          <w:rFonts w:ascii="Times New Roman" w:hAnsi="Times New Roman" w:cs="Times New Roman"/>
          <w:sz w:val="24"/>
          <w:szCs w:val="24"/>
        </w:rPr>
        <w:t>this</w:t>
      </w:r>
      <w:r w:rsidR="007A142C">
        <w:rPr>
          <w:rFonts w:ascii="Times New Roman" w:hAnsi="Times New Roman" w:cs="Times New Roman"/>
          <w:sz w:val="24"/>
          <w:szCs w:val="24"/>
        </w:rPr>
        <w:t xml:space="preserve"> table identifies the potential 34 people to enter the site</w:t>
      </w:r>
      <w:r>
        <w:rPr>
          <w:rFonts w:ascii="Times New Roman" w:hAnsi="Times New Roman" w:cs="Times New Roman"/>
          <w:sz w:val="24"/>
          <w:szCs w:val="24"/>
        </w:rPr>
        <w:t xml:space="preserve"> up to 12 days/month, year-round</w:t>
      </w:r>
      <w:r w:rsidR="00EF48E7">
        <w:rPr>
          <w:rFonts w:ascii="Times New Roman" w:hAnsi="Times New Roman" w:cs="Times New Roman"/>
          <w:sz w:val="24"/>
          <w:szCs w:val="24"/>
        </w:rPr>
        <w:t xml:space="preserve"> (144 days/</w:t>
      </w:r>
      <w:proofErr w:type="spellStart"/>
      <w:r w:rsidR="00EF48E7">
        <w:rPr>
          <w:rFonts w:ascii="Times New Roman" w:hAnsi="Times New Roman" w:cs="Times New Roman"/>
          <w:sz w:val="24"/>
          <w:szCs w:val="24"/>
        </w:rPr>
        <w:t>yr</w:t>
      </w:r>
      <w:proofErr w:type="spellEnd"/>
      <w:r w:rsidR="00EF48E7">
        <w:rPr>
          <w:rFonts w:ascii="Times New Roman" w:hAnsi="Times New Roman" w:cs="Times New Roman"/>
          <w:sz w:val="24"/>
          <w:szCs w:val="24"/>
        </w:rPr>
        <w:t>)</w:t>
      </w:r>
      <w:del w:id="81" w:author="McCarthy, Nicole" w:date="2019-04-09T10:09:00Z">
        <w:r w:rsidDel="004C107B">
          <w:rPr>
            <w:rFonts w:ascii="Times New Roman" w:hAnsi="Times New Roman" w:cs="Times New Roman"/>
            <w:sz w:val="24"/>
            <w:szCs w:val="24"/>
          </w:rPr>
          <w:delText xml:space="preserve">.  </w:delText>
        </w:r>
      </w:del>
      <w:ins w:id="82"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If the</w:t>
      </w:r>
      <w:r w:rsidR="00DE6A21">
        <w:rPr>
          <w:rFonts w:ascii="Times New Roman" w:hAnsi="Times New Roman" w:cs="Times New Roman"/>
          <w:sz w:val="24"/>
          <w:szCs w:val="24"/>
        </w:rPr>
        <w:t xml:space="preserve"> activities do not overlap at all, then </w:t>
      </w:r>
      <w:proofErr w:type="gramStart"/>
      <w:r>
        <w:rPr>
          <w:rFonts w:ascii="Times New Roman" w:hAnsi="Times New Roman" w:cs="Times New Roman"/>
          <w:sz w:val="24"/>
          <w:szCs w:val="24"/>
        </w:rPr>
        <w:t>4</w:t>
      </w:r>
      <w:proofErr w:type="gramEnd"/>
      <w:r>
        <w:rPr>
          <w:rFonts w:ascii="Times New Roman" w:hAnsi="Times New Roman" w:cs="Times New Roman"/>
          <w:sz w:val="24"/>
          <w:szCs w:val="24"/>
        </w:rPr>
        <w:t xml:space="preserve"> people</w:t>
      </w:r>
      <w:r w:rsidR="00DE6A21">
        <w:rPr>
          <w:rFonts w:ascii="Times New Roman" w:hAnsi="Times New Roman" w:cs="Times New Roman"/>
          <w:sz w:val="24"/>
          <w:szCs w:val="24"/>
        </w:rPr>
        <w:t xml:space="preserve"> would be</w:t>
      </w:r>
      <w:r>
        <w:rPr>
          <w:rFonts w:ascii="Times New Roman" w:hAnsi="Times New Roman" w:cs="Times New Roman"/>
          <w:sz w:val="24"/>
          <w:szCs w:val="24"/>
        </w:rPr>
        <w:t xml:space="preserve"> on site up to 12 days per month </w:t>
      </w:r>
      <w:r w:rsidR="00DE6A21">
        <w:rPr>
          <w:rFonts w:ascii="Times New Roman" w:hAnsi="Times New Roman" w:cs="Times New Roman"/>
          <w:sz w:val="24"/>
          <w:szCs w:val="24"/>
        </w:rPr>
        <w:t>(144 days/</w:t>
      </w:r>
      <w:proofErr w:type="spellStart"/>
      <w:r w:rsidR="00DE6A21">
        <w:rPr>
          <w:rFonts w:ascii="Times New Roman" w:hAnsi="Times New Roman" w:cs="Times New Roman"/>
          <w:sz w:val="24"/>
          <w:szCs w:val="24"/>
        </w:rPr>
        <w:t>yr</w:t>
      </w:r>
      <w:proofErr w:type="spellEnd"/>
      <w:r w:rsidR="00DE6A21">
        <w:rPr>
          <w:rFonts w:ascii="Times New Roman" w:hAnsi="Times New Roman" w:cs="Times New Roman"/>
          <w:sz w:val="24"/>
          <w:szCs w:val="24"/>
        </w:rPr>
        <w:t xml:space="preserve">) </w:t>
      </w:r>
      <w:r>
        <w:rPr>
          <w:rFonts w:ascii="Times New Roman" w:hAnsi="Times New Roman" w:cs="Times New Roman"/>
          <w:sz w:val="24"/>
          <w:szCs w:val="24"/>
        </w:rPr>
        <w:t>and 15 people on an additional 24</w:t>
      </w:r>
      <w:r w:rsidR="00DE6A21">
        <w:rPr>
          <w:rFonts w:ascii="Times New Roman" w:hAnsi="Times New Roman" w:cs="Times New Roman"/>
          <w:sz w:val="24"/>
          <w:szCs w:val="24"/>
        </w:rPr>
        <w:t xml:space="preserve"> </w:t>
      </w:r>
      <w:r>
        <w:rPr>
          <w:rFonts w:ascii="Times New Roman" w:hAnsi="Times New Roman" w:cs="Times New Roman"/>
          <w:sz w:val="24"/>
          <w:szCs w:val="24"/>
        </w:rPr>
        <w:t>days per month</w:t>
      </w:r>
      <w:r w:rsidR="00DE6A21">
        <w:rPr>
          <w:rFonts w:ascii="Times New Roman" w:hAnsi="Times New Roman" w:cs="Times New Roman"/>
          <w:sz w:val="24"/>
          <w:szCs w:val="24"/>
        </w:rPr>
        <w:t xml:space="preserve"> (288 days/</w:t>
      </w:r>
      <w:proofErr w:type="spellStart"/>
      <w:r w:rsidR="00DE6A21">
        <w:rPr>
          <w:rFonts w:ascii="Times New Roman" w:hAnsi="Times New Roman" w:cs="Times New Roman"/>
          <w:sz w:val="24"/>
          <w:szCs w:val="24"/>
        </w:rPr>
        <w:t>yr</w:t>
      </w:r>
      <w:proofErr w:type="spellEnd"/>
      <w:r w:rsidR="00DE6A21">
        <w:rPr>
          <w:rFonts w:ascii="Times New Roman" w:hAnsi="Times New Roman" w:cs="Times New Roman"/>
          <w:sz w:val="24"/>
          <w:szCs w:val="24"/>
        </w:rPr>
        <w:t>)</w:t>
      </w:r>
      <w:r>
        <w:rPr>
          <w:rFonts w:ascii="Times New Roman" w:hAnsi="Times New Roman" w:cs="Times New Roman"/>
          <w:sz w:val="24"/>
          <w:szCs w:val="24"/>
        </w:rPr>
        <w:t xml:space="preserve">, year-round. </w:t>
      </w:r>
    </w:p>
    <w:p w14:paraId="6FF06892" w14:textId="63D1E329" w:rsidR="00FF6197" w:rsidRPr="009D6F01" w:rsidRDefault="00FF6197"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July 2018 ACE </w:t>
      </w:r>
      <w:r w:rsidR="00E65F6D" w:rsidRPr="009D6F01">
        <w:rPr>
          <w:rFonts w:ascii="Times New Roman" w:hAnsi="Times New Roman" w:cs="Times New Roman"/>
          <w:sz w:val="24"/>
          <w:szCs w:val="24"/>
        </w:rPr>
        <w:t>JARPA</w:t>
      </w:r>
    </w:p>
    <w:p w14:paraId="74E8ABDC" w14:textId="397C5BEB" w:rsidR="00FF6197" w:rsidRDefault="00E65F6D" w:rsidP="00FB6991">
      <w:pPr>
        <w:pStyle w:val="ListParagraph"/>
        <w:numPr>
          <w:ilvl w:val="1"/>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No specifics regarding the amount of access requested was provided.</w:t>
      </w:r>
    </w:p>
    <w:p w14:paraId="152EAF06" w14:textId="77777777" w:rsidR="00241A27" w:rsidRPr="00AA7F19" w:rsidRDefault="00241A27" w:rsidP="00241A27">
      <w:pPr>
        <w:pStyle w:val="ListParagraph"/>
        <w:numPr>
          <w:ilvl w:val="1"/>
          <w:numId w:val="10"/>
        </w:numPr>
        <w:spacing w:after="0" w:line="240" w:lineRule="auto"/>
        <w:rPr>
          <w:rFonts w:ascii="Times New Roman" w:hAnsi="Times New Roman" w:cs="Times New Roman"/>
          <w:sz w:val="24"/>
          <w:szCs w:val="24"/>
        </w:rPr>
      </w:pPr>
      <w:r w:rsidRPr="00AA7F19">
        <w:rPr>
          <w:rFonts w:ascii="Times New Roman" w:hAnsi="Times New Roman" w:cs="Times New Roman"/>
          <w:sz w:val="24"/>
          <w:szCs w:val="24"/>
        </w:rPr>
        <w:t>A boat access area was defined on the end of the site closest to the high-use wildlife area.</w:t>
      </w:r>
    </w:p>
    <w:p w14:paraId="3B187E9E" w14:textId="719AE86C" w:rsidR="009C66FB" w:rsidRPr="009D6F01" w:rsidRDefault="009C66FB"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 xml:space="preserve">December 2018 Clallam County </w:t>
      </w:r>
      <w:r w:rsidR="001C477B" w:rsidRPr="009D6F01">
        <w:rPr>
          <w:rFonts w:ascii="Times New Roman" w:hAnsi="Times New Roman" w:cs="Times New Roman"/>
          <w:sz w:val="24"/>
          <w:szCs w:val="24"/>
        </w:rPr>
        <w:t>Permit Application</w:t>
      </w:r>
    </w:p>
    <w:p w14:paraId="37612D91" w14:textId="3770B493" w:rsidR="005F2B73" w:rsidRPr="00FB6991" w:rsidRDefault="005041F8" w:rsidP="00FB6991">
      <w:pPr>
        <w:pStyle w:val="ListParagraph"/>
        <w:numPr>
          <w:ilvl w:val="1"/>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 xml:space="preserve">4-15 people up to 90 days per year for </w:t>
      </w:r>
      <w:r w:rsidRPr="00FB6991">
        <w:rPr>
          <w:rFonts w:ascii="Times New Roman" w:hAnsi="Times New Roman" w:cs="Times New Roman"/>
          <w:b/>
          <w:sz w:val="24"/>
          <w:szCs w:val="24"/>
        </w:rPr>
        <w:t>maintenance and harvest</w:t>
      </w:r>
      <w:r w:rsidR="001C477B" w:rsidRPr="00FB6991">
        <w:rPr>
          <w:rFonts w:ascii="Times New Roman" w:hAnsi="Times New Roman" w:cs="Times New Roman"/>
          <w:b/>
          <w:sz w:val="24"/>
          <w:szCs w:val="24"/>
        </w:rPr>
        <w:t>.</w:t>
      </w:r>
      <w:r w:rsidR="001C477B" w:rsidRPr="00FB6991">
        <w:rPr>
          <w:rFonts w:ascii="Times New Roman" w:hAnsi="Times New Roman" w:cs="Times New Roman"/>
          <w:sz w:val="24"/>
          <w:szCs w:val="24"/>
        </w:rPr>
        <w:t xml:space="preserve"> </w:t>
      </w:r>
      <w:proofErr w:type="gramStart"/>
      <w:r w:rsidR="001C477B" w:rsidRPr="00FB6991">
        <w:rPr>
          <w:rFonts w:ascii="Times New Roman" w:hAnsi="Times New Roman" w:cs="Times New Roman"/>
          <w:sz w:val="24"/>
          <w:szCs w:val="24"/>
        </w:rPr>
        <w:t xml:space="preserve">There is no mention of setup, or what activities are included in maintenance (e.g. </w:t>
      </w:r>
      <w:proofErr w:type="spellStart"/>
      <w:r w:rsidR="001C477B" w:rsidRPr="00FB6991">
        <w:rPr>
          <w:rFonts w:ascii="Times New Roman" w:hAnsi="Times New Roman" w:cs="Times New Roman"/>
          <w:sz w:val="24"/>
          <w:szCs w:val="24"/>
        </w:rPr>
        <w:t>outplanting</w:t>
      </w:r>
      <w:proofErr w:type="spellEnd"/>
      <w:r w:rsidR="001C477B" w:rsidRPr="00FB6991">
        <w:rPr>
          <w:rFonts w:ascii="Times New Roman" w:hAnsi="Times New Roman" w:cs="Times New Roman"/>
          <w:sz w:val="24"/>
          <w:szCs w:val="24"/>
        </w:rPr>
        <w:t xml:space="preserve"> of on-beach oysters, adding additional bags)</w:t>
      </w:r>
      <w:r w:rsidR="005F2B73" w:rsidRPr="00FB6991">
        <w:rPr>
          <w:rFonts w:ascii="Times New Roman" w:hAnsi="Times New Roman" w:cs="Times New Roman"/>
          <w:sz w:val="24"/>
          <w:szCs w:val="24"/>
        </w:rPr>
        <w:t>.</w:t>
      </w:r>
      <w:proofErr w:type="gramEnd"/>
      <w:r w:rsidR="005F2B73" w:rsidRPr="00FB6991">
        <w:rPr>
          <w:rFonts w:ascii="Times New Roman" w:hAnsi="Times New Roman" w:cs="Times New Roman"/>
          <w:sz w:val="24"/>
          <w:szCs w:val="24"/>
        </w:rPr>
        <w:t xml:space="preserve"> </w:t>
      </w:r>
    </w:p>
    <w:p w14:paraId="53B11686" w14:textId="362305D7" w:rsidR="007A142C" w:rsidRPr="00FB6991" w:rsidRDefault="007A142C" w:rsidP="00FB6991">
      <w:pPr>
        <w:pStyle w:val="ListParagraph"/>
        <w:numPr>
          <w:ilvl w:val="1"/>
          <w:numId w:val="10"/>
        </w:numPr>
        <w:spacing w:after="0" w:line="240" w:lineRule="auto"/>
        <w:rPr>
          <w:rFonts w:ascii="Times New Roman" w:hAnsi="Times New Roman" w:cs="Times New Roman"/>
          <w:sz w:val="24"/>
          <w:szCs w:val="24"/>
        </w:rPr>
      </w:pPr>
      <w:r w:rsidRPr="00AA7F19">
        <w:rPr>
          <w:rFonts w:ascii="Times New Roman" w:hAnsi="Times New Roman" w:cs="Times New Roman"/>
          <w:sz w:val="24"/>
          <w:szCs w:val="24"/>
        </w:rPr>
        <w:t>A boat access area was defined on the end of the site closest to the high-use wildlife area.</w:t>
      </w:r>
    </w:p>
    <w:p w14:paraId="4164C9EC" w14:textId="3B08F241" w:rsidR="005F2B73" w:rsidRPr="009D6F01" w:rsidRDefault="005F2B73" w:rsidP="00FB6991">
      <w:pPr>
        <w:pStyle w:val="ListParagraph"/>
        <w:numPr>
          <w:ilvl w:val="0"/>
          <w:numId w:val="10"/>
        </w:numPr>
        <w:spacing w:after="0" w:line="240" w:lineRule="auto"/>
        <w:rPr>
          <w:rFonts w:ascii="Times New Roman" w:hAnsi="Times New Roman" w:cs="Times New Roman"/>
          <w:sz w:val="24"/>
          <w:szCs w:val="24"/>
        </w:rPr>
      </w:pPr>
      <w:r w:rsidRPr="009D6F01">
        <w:rPr>
          <w:rFonts w:ascii="Times New Roman" w:hAnsi="Times New Roman" w:cs="Times New Roman"/>
          <w:sz w:val="24"/>
          <w:szCs w:val="24"/>
        </w:rPr>
        <w:t>January 31, 2019 Jamestown S’Klallam Public Forum Presentation</w:t>
      </w:r>
    </w:p>
    <w:p w14:paraId="144B11C6" w14:textId="1857D273" w:rsidR="00E65F6D" w:rsidRPr="001D6861" w:rsidRDefault="00E65F6D" w:rsidP="00FB6991">
      <w:pPr>
        <w:pStyle w:val="ListParagraph"/>
        <w:numPr>
          <w:ilvl w:val="1"/>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3-6 people, </w:t>
      </w:r>
      <w:r w:rsidRPr="001D6861">
        <w:rPr>
          <w:rFonts w:ascii="Times New Roman" w:hAnsi="Times New Roman" w:cs="Times New Roman"/>
          <w:sz w:val="24"/>
          <w:szCs w:val="24"/>
        </w:rPr>
        <w:t>once a week</w:t>
      </w:r>
    </w:p>
    <w:p w14:paraId="48376E13" w14:textId="4AE924FB" w:rsidR="005F2B73" w:rsidRDefault="00E65F6D" w:rsidP="00FB6991">
      <w:pPr>
        <w:pStyle w:val="ListParagraph"/>
        <w:numPr>
          <w:ilvl w:val="1"/>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Un</w:t>
      </w:r>
      <w:r w:rsidR="003C7747">
        <w:rPr>
          <w:rFonts w:ascii="Times New Roman" w:hAnsi="Times New Roman" w:cs="Times New Roman"/>
          <w:sz w:val="24"/>
          <w:szCs w:val="24"/>
        </w:rPr>
        <w:t xml:space="preserve">identified </w:t>
      </w:r>
      <w:r>
        <w:rPr>
          <w:rFonts w:ascii="Times New Roman" w:hAnsi="Times New Roman" w:cs="Times New Roman"/>
          <w:sz w:val="24"/>
          <w:szCs w:val="24"/>
        </w:rPr>
        <w:t>number</w:t>
      </w:r>
      <w:r w:rsidR="003C7747">
        <w:rPr>
          <w:rFonts w:ascii="Times New Roman" w:hAnsi="Times New Roman" w:cs="Times New Roman"/>
          <w:sz w:val="24"/>
          <w:szCs w:val="24"/>
        </w:rPr>
        <w:t xml:space="preserve"> of workers</w:t>
      </w:r>
      <w:r>
        <w:rPr>
          <w:rFonts w:ascii="Times New Roman" w:hAnsi="Times New Roman" w:cs="Times New Roman"/>
          <w:sz w:val="24"/>
          <w:szCs w:val="24"/>
        </w:rPr>
        <w:t xml:space="preserve"> </w:t>
      </w:r>
      <w:r w:rsidR="005F2B73" w:rsidRPr="00FB6991">
        <w:rPr>
          <w:rFonts w:ascii="Times New Roman" w:hAnsi="Times New Roman" w:cs="Times New Roman"/>
          <w:sz w:val="24"/>
          <w:szCs w:val="24"/>
        </w:rPr>
        <w:t>1-2 times/</w:t>
      </w:r>
      <w:proofErr w:type="spellStart"/>
      <w:r w:rsidR="005F2B73" w:rsidRPr="00FB6991">
        <w:rPr>
          <w:rFonts w:ascii="Times New Roman" w:hAnsi="Times New Roman" w:cs="Times New Roman"/>
          <w:sz w:val="24"/>
          <w:szCs w:val="24"/>
        </w:rPr>
        <w:t>mo</w:t>
      </w:r>
      <w:proofErr w:type="spellEnd"/>
      <w:r w:rsidR="005F2B73" w:rsidRPr="00FB6991">
        <w:rPr>
          <w:rFonts w:ascii="Times New Roman" w:hAnsi="Times New Roman" w:cs="Times New Roman"/>
          <w:sz w:val="24"/>
          <w:szCs w:val="24"/>
        </w:rPr>
        <w:t xml:space="preserve"> to flip bags</w:t>
      </w:r>
    </w:p>
    <w:p w14:paraId="74DAFE7A" w14:textId="5009C759" w:rsidR="004509EF" w:rsidRPr="00FB6991" w:rsidRDefault="004509EF" w:rsidP="00FB6991">
      <w:pPr>
        <w:pStyle w:val="ListParagraph"/>
        <w:numPr>
          <w:ilvl w:val="0"/>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lastRenderedPageBreak/>
        <w:t>February 28, 2019 Refuge Comment Submitted to ACE</w:t>
      </w:r>
      <w:r w:rsidR="0003006E" w:rsidRPr="00FB6991">
        <w:rPr>
          <w:rFonts w:ascii="Times New Roman" w:hAnsi="Times New Roman" w:cs="Times New Roman"/>
          <w:sz w:val="24"/>
          <w:szCs w:val="24"/>
        </w:rPr>
        <w:t xml:space="preserve"> &amp; Ecology</w:t>
      </w:r>
    </w:p>
    <w:p w14:paraId="62E601F7" w14:textId="128AE0B3" w:rsidR="004509EF" w:rsidRPr="00FB6991" w:rsidRDefault="004509EF" w:rsidP="00FB6991">
      <w:pPr>
        <w:pStyle w:val="ListParagraph"/>
        <w:numPr>
          <w:ilvl w:val="0"/>
          <w:numId w:val="10"/>
        </w:numPr>
        <w:spacing w:after="0" w:line="240" w:lineRule="auto"/>
        <w:rPr>
          <w:rFonts w:ascii="Times New Roman" w:hAnsi="Times New Roman" w:cs="Times New Roman"/>
          <w:sz w:val="24"/>
          <w:szCs w:val="24"/>
        </w:rPr>
      </w:pPr>
      <w:r w:rsidRPr="00FB6991">
        <w:rPr>
          <w:rFonts w:ascii="Times New Roman" w:hAnsi="Times New Roman" w:cs="Times New Roman"/>
          <w:sz w:val="24"/>
          <w:szCs w:val="24"/>
        </w:rPr>
        <w:t>March 5, 2019 Refuge Comment Submitted to Clallam County</w:t>
      </w:r>
    </w:p>
    <w:p w14:paraId="609AA351" w14:textId="7AC763F3" w:rsidR="00E65F6D" w:rsidRDefault="00E65F6D" w:rsidP="00FB6991">
      <w:pPr>
        <w:spacing w:after="0" w:line="240" w:lineRule="auto"/>
        <w:rPr>
          <w:rFonts w:ascii="Times New Roman" w:hAnsi="Times New Roman" w:cs="Times New Roman"/>
          <w:sz w:val="24"/>
          <w:szCs w:val="24"/>
        </w:rPr>
      </w:pPr>
    </w:p>
    <w:p w14:paraId="4D6F16B6" w14:textId="777C1013" w:rsidR="009113C5" w:rsidRDefault="009113C5" w:rsidP="001D230C">
      <w:pPr>
        <w:spacing w:line="240" w:lineRule="auto"/>
        <w:rPr>
          <w:rFonts w:ascii="Times New Roman" w:hAnsi="Times New Roman" w:cs="Times New Roman"/>
          <w:sz w:val="24"/>
          <w:szCs w:val="24"/>
        </w:rPr>
      </w:pPr>
      <w:r>
        <w:rPr>
          <w:rFonts w:ascii="Times New Roman" w:hAnsi="Times New Roman" w:cs="Times New Roman"/>
          <w:b/>
          <w:sz w:val="24"/>
          <w:szCs w:val="24"/>
        </w:rPr>
        <w:t xml:space="preserve">Assertion: </w:t>
      </w:r>
      <w:r w:rsidR="00D13C10" w:rsidRPr="00FB6991">
        <w:rPr>
          <w:rFonts w:ascii="Times New Roman" w:hAnsi="Times New Roman" w:cs="Times New Roman"/>
          <w:sz w:val="24"/>
          <w:szCs w:val="24"/>
        </w:rPr>
        <w:t>“…the scientific-basis of the USFWS determination regarding impacts from human disturbance and farm activities associated with the Tribe’s project remains unclear.” “We firmly believe that</w:t>
      </w:r>
      <w:r w:rsidR="00D13C10">
        <w:rPr>
          <w:rFonts w:ascii="Times New Roman" w:hAnsi="Times New Roman" w:cs="Times New Roman"/>
          <w:b/>
          <w:sz w:val="24"/>
          <w:szCs w:val="24"/>
        </w:rPr>
        <w:t xml:space="preserve"> </w:t>
      </w:r>
      <w:r w:rsidR="00D13C10">
        <w:rPr>
          <w:rFonts w:ascii="Times New Roman" w:hAnsi="Times New Roman" w:cs="Times New Roman"/>
          <w:sz w:val="24"/>
          <w:szCs w:val="24"/>
        </w:rPr>
        <w:t>l</w:t>
      </w:r>
      <w:r w:rsidR="00E82ACE">
        <w:rPr>
          <w:rFonts w:ascii="Times New Roman" w:hAnsi="Times New Roman" w:cs="Times New Roman"/>
          <w:sz w:val="24"/>
          <w:szCs w:val="24"/>
        </w:rPr>
        <w:t>ocal positions are not scientifically-based</w:t>
      </w:r>
      <w:r w:rsidR="00D13C10">
        <w:rPr>
          <w:rFonts w:ascii="Times New Roman" w:hAnsi="Times New Roman" w:cs="Times New Roman"/>
          <w:sz w:val="24"/>
          <w:szCs w:val="24"/>
        </w:rPr>
        <w:t xml:space="preserve"> but are political and even personal based.”  </w:t>
      </w:r>
    </w:p>
    <w:p w14:paraId="2154445D" w14:textId="40019A45" w:rsidR="008A6505" w:rsidRPr="009113C5" w:rsidRDefault="009113C5" w:rsidP="008A6505">
      <w:pPr>
        <w:spacing w:line="240" w:lineRule="auto"/>
        <w:rPr>
          <w:rFonts w:ascii="Times New Roman" w:hAnsi="Times New Roman" w:cs="Times New Roman"/>
          <w:sz w:val="24"/>
          <w:szCs w:val="24"/>
        </w:rPr>
      </w:pPr>
      <w:r>
        <w:rPr>
          <w:rFonts w:ascii="Times New Roman" w:hAnsi="Times New Roman" w:cs="Times New Roman"/>
          <w:b/>
          <w:sz w:val="24"/>
          <w:szCs w:val="24"/>
        </w:rPr>
        <w:t xml:space="preserve">Response: </w:t>
      </w:r>
      <w:r w:rsidR="008A6505">
        <w:rPr>
          <w:rFonts w:ascii="Times New Roman" w:hAnsi="Times New Roman" w:cs="Times New Roman"/>
          <w:sz w:val="24"/>
          <w:szCs w:val="24"/>
        </w:rPr>
        <w:t>Appendix A of the comment letter provided to Clallam County in April</w:t>
      </w:r>
      <w:del w:id="83" w:author="McCarthy, Nicole" w:date="2019-04-09T09:56:00Z">
        <w:r w:rsidR="008A6505" w:rsidDel="00C623D6">
          <w:rPr>
            <w:rFonts w:ascii="Times New Roman" w:hAnsi="Times New Roman" w:cs="Times New Roman"/>
            <w:sz w:val="24"/>
            <w:szCs w:val="24"/>
          </w:rPr>
          <w:delText>,</w:delText>
        </w:r>
      </w:del>
      <w:r w:rsidR="008A6505">
        <w:rPr>
          <w:rFonts w:ascii="Times New Roman" w:hAnsi="Times New Roman" w:cs="Times New Roman"/>
          <w:sz w:val="24"/>
          <w:szCs w:val="24"/>
        </w:rPr>
        <w:t xml:space="preserve"> 2018 (and referenced in our most recent comments) addressed impacts to Refuge wildlife and habitats from disturbance</w:t>
      </w:r>
      <w:del w:id="84" w:author="McCarthy, Nicole" w:date="2019-04-09T10:09:00Z">
        <w:r w:rsidR="008A6505" w:rsidDel="004C107B">
          <w:rPr>
            <w:rFonts w:ascii="Times New Roman" w:hAnsi="Times New Roman" w:cs="Times New Roman"/>
            <w:sz w:val="24"/>
            <w:szCs w:val="24"/>
          </w:rPr>
          <w:delText xml:space="preserve">.  </w:delText>
        </w:r>
      </w:del>
      <w:ins w:id="85" w:author="McCarthy, Nicole" w:date="2019-04-09T10:09:00Z">
        <w:r w:rsidR="004C107B">
          <w:rPr>
            <w:rFonts w:ascii="Times New Roman" w:hAnsi="Times New Roman" w:cs="Times New Roman"/>
            <w:sz w:val="24"/>
            <w:szCs w:val="24"/>
          </w:rPr>
          <w:t xml:space="preserve">. </w:t>
        </w:r>
      </w:ins>
      <w:r w:rsidR="008A6505">
        <w:rPr>
          <w:rFonts w:ascii="Times New Roman" w:hAnsi="Times New Roman" w:cs="Times New Roman"/>
          <w:sz w:val="24"/>
          <w:szCs w:val="24"/>
        </w:rPr>
        <w:t xml:space="preserve">These cited Refuge-specific data (provided to the Tribe by request in June 2018) and scientific references regarding the impacts of aquaculture and species-specific life history needs. </w:t>
      </w:r>
      <w:r w:rsidR="000A7944" w:rsidRPr="00AA7F19">
        <w:rPr>
          <w:rFonts w:ascii="Times New Roman" w:hAnsi="Times New Roman" w:cs="Times New Roman"/>
          <w:sz w:val="24"/>
          <w:szCs w:val="24"/>
        </w:rPr>
        <w:t xml:space="preserve">Additional references were used to assess the validity of the conclusions </w:t>
      </w:r>
      <w:r w:rsidR="000A7944">
        <w:rPr>
          <w:rFonts w:ascii="Times New Roman" w:hAnsi="Times New Roman" w:cs="Times New Roman"/>
          <w:sz w:val="24"/>
          <w:szCs w:val="24"/>
        </w:rPr>
        <w:t>regarding</w:t>
      </w:r>
      <w:r w:rsidR="000A7944" w:rsidRPr="00AA7F19">
        <w:rPr>
          <w:rFonts w:ascii="Times New Roman" w:hAnsi="Times New Roman" w:cs="Times New Roman"/>
          <w:sz w:val="24"/>
          <w:szCs w:val="24"/>
        </w:rPr>
        <w:t xml:space="preserve"> </w:t>
      </w:r>
      <w:r w:rsidR="000A7944" w:rsidRPr="00496332">
        <w:rPr>
          <w:rFonts w:ascii="Times New Roman" w:hAnsi="Times New Roman" w:cs="Times New Roman"/>
          <w:sz w:val="24"/>
          <w:szCs w:val="24"/>
        </w:rPr>
        <w:t xml:space="preserve">shellfish aquaculture and bird interactions </w:t>
      </w:r>
      <w:r w:rsidR="000A7944">
        <w:rPr>
          <w:rFonts w:ascii="Times New Roman" w:hAnsi="Times New Roman" w:cs="Times New Roman"/>
          <w:sz w:val="24"/>
          <w:szCs w:val="24"/>
        </w:rPr>
        <w:t xml:space="preserve">stated in the most recent permit applications (see below), </w:t>
      </w:r>
      <w:r w:rsidR="000A7944" w:rsidRPr="00AA7F19">
        <w:rPr>
          <w:rFonts w:ascii="Times New Roman" w:hAnsi="Times New Roman" w:cs="Times New Roman"/>
          <w:sz w:val="24"/>
          <w:szCs w:val="24"/>
        </w:rPr>
        <w:t>a</w:t>
      </w:r>
      <w:r w:rsidR="000A7944">
        <w:rPr>
          <w:rFonts w:ascii="Times New Roman" w:hAnsi="Times New Roman" w:cs="Times New Roman"/>
          <w:sz w:val="24"/>
          <w:szCs w:val="24"/>
        </w:rPr>
        <w:t xml:space="preserve">s well as </w:t>
      </w:r>
      <w:r w:rsidR="000A7944" w:rsidRPr="00AA7F19">
        <w:rPr>
          <w:rFonts w:ascii="Times New Roman" w:hAnsi="Times New Roman" w:cs="Times New Roman"/>
          <w:sz w:val="24"/>
          <w:szCs w:val="24"/>
        </w:rPr>
        <w:t xml:space="preserve">effects </w:t>
      </w:r>
      <w:r w:rsidR="000A7944">
        <w:rPr>
          <w:rFonts w:ascii="Times New Roman" w:hAnsi="Times New Roman" w:cs="Times New Roman"/>
          <w:sz w:val="24"/>
          <w:szCs w:val="24"/>
        </w:rPr>
        <w:t xml:space="preserve">associated with </w:t>
      </w:r>
      <w:r w:rsidR="000A7944" w:rsidRPr="00AA7F19">
        <w:rPr>
          <w:rFonts w:ascii="Times New Roman" w:hAnsi="Times New Roman" w:cs="Times New Roman"/>
          <w:sz w:val="24"/>
          <w:szCs w:val="24"/>
        </w:rPr>
        <w:t xml:space="preserve">new information on the </w:t>
      </w:r>
      <w:r w:rsidR="000A7944" w:rsidRPr="006A4601">
        <w:rPr>
          <w:rFonts w:ascii="Times New Roman" w:hAnsi="Times New Roman" w:cs="Times New Roman"/>
          <w:sz w:val="24"/>
          <w:szCs w:val="24"/>
        </w:rPr>
        <w:t xml:space="preserve">primary access point </w:t>
      </w:r>
      <w:r w:rsidR="002961C5" w:rsidRPr="00FB6991">
        <w:rPr>
          <w:rFonts w:ascii="Times New Roman" w:hAnsi="Times New Roman" w:cs="Times New Roman"/>
          <w:sz w:val="24"/>
          <w:szCs w:val="24"/>
        </w:rPr>
        <w:t xml:space="preserve">and </w:t>
      </w:r>
      <w:r w:rsidR="000A7944" w:rsidRPr="006A4601">
        <w:rPr>
          <w:rFonts w:ascii="Times New Roman" w:hAnsi="Times New Roman" w:cs="Times New Roman"/>
          <w:sz w:val="24"/>
          <w:szCs w:val="24"/>
        </w:rPr>
        <w:t xml:space="preserve">human </w:t>
      </w:r>
      <w:r w:rsidR="002961C5" w:rsidRPr="00FB6991">
        <w:rPr>
          <w:rFonts w:ascii="Times New Roman" w:hAnsi="Times New Roman" w:cs="Times New Roman"/>
          <w:sz w:val="24"/>
          <w:szCs w:val="24"/>
        </w:rPr>
        <w:t>disturbance</w:t>
      </w:r>
      <w:r w:rsidR="000A7944" w:rsidRPr="006A4601">
        <w:rPr>
          <w:rFonts w:ascii="Times New Roman" w:hAnsi="Times New Roman" w:cs="Times New Roman"/>
          <w:sz w:val="24"/>
          <w:szCs w:val="24"/>
        </w:rPr>
        <w:t>.</w:t>
      </w:r>
    </w:p>
    <w:p w14:paraId="1AA80DFC" w14:textId="5C97A0BB" w:rsidR="0021586A" w:rsidRDefault="008A6505" w:rsidP="001D230C">
      <w:pPr>
        <w:spacing w:line="240" w:lineRule="auto"/>
        <w:rPr>
          <w:rFonts w:ascii="Times New Roman" w:hAnsi="Times New Roman" w:cs="Times New Roman"/>
          <w:sz w:val="24"/>
          <w:szCs w:val="24"/>
        </w:rPr>
      </w:pPr>
      <w:r>
        <w:rPr>
          <w:rFonts w:ascii="Times New Roman" w:hAnsi="Times New Roman" w:cs="Times New Roman"/>
          <w:sz w:val="24"/>
          <w:szCs w:val="24"/>
        </w:rPr>
        <w:t>The Tribes most recent permit submittals</w:t>
      </w:r>
      <w:r w:rsidR="000A7944">
        <w:rPr>
          <w:rFonts w:ascii="Times New Roman" w:hAnsi="Times New Roman" w:cs="Times New Roman"/>
          <w:sz w:val="24"/>
          <w:szCs w:val="24"/>
        </w:rPr>
        <w:t xml:space="preserve"> include</w:t>
      </w:r>
      <w:r>
        <w:rPr>
          <w:rFonts w:ascii="Times New Roman" w:hAnsi="Times New Roman" w:cs="Times New Roman"/>
          <w:sz w:val="24"/>
          <w:szCs w:val="24"/>
        </w:rPr>
        <w:t xml:space="preserve"> </w:t>
      </w:r>
      <w:r w:rsidR="00E82ACE">
        <w:rPr>
          <w:rFonts w:ascii="Times New Roman" w:hAnsi="Times New Roman" w:cs="Times New Roman"/>
          <w:sz w:val="24"/>
          <w:szCs w:val="24"/>
        </w:rPr>
        <w:t>a report regarding shellfish aquaculture and bird interactions</w:t>
      </w:r>
      <w:r>
        <w:rPr>
          <w:rFonts w:ascii="Times New Roman" w:hAnsi="Times New Roman" w:cs="Times New Roman"/>
          <w:sz w:val="24"/>
          <w:szCs w:val="24"/>
        </w:rPr>
        <w:t xml:space="preserve"> (Confluence </w:t>
      </w:r>
      <w:ins w:id="86" w:author="Thomas, Sue" w:date="2019-04-10T12:39:00Z">
        <w:r w:rsidR="000E5FDA">
          <w:rPr>
            <w:rFonts w:ascii="Times New Roman" w:hAnsi="Times New Roman" w:cs="Times New Roman"/>
            <w:sz w:val="24"/>
            <w:szCs w:val="24"/>
          </w:rPr>
          <w:t>r</w:t>
        </w:r>
      </w:ins>
      <w:del w:id="87" w:author="Thomas, Sue" w:date="2019-04-10T12:39:00Z">
        <w:r w:rsidDel="000E5FDA">
          <w:rPr>
            <w:rFonts w:ascii="Times New Roman" w:hAnsi="Times New Roman" w:cs="Times New Roman"/>
            <w:sz w:val="24"/>
            <w:szCs w:val="24"/>
          </w:rPr>
          <w:delText>R</w:delText>
        </w:r>
      </w:del>
      <w:r>
        <w:rPr>
          <w:rFonts w:ascii="Times New Roman" w:hAnsi="Times New Roman" w:cs="Times New Roman"/>
          <w:sz w:val="24"/>
          <w:szCs w:val="24"/>
        </w:rPr>
        <w:t xml:space="preserve">eport) </w:t>
      </w:r>
      <w:r w:rsidR="00E82ACE">
        <w:rPr>
          <w:rFonts w:ascii="Times New Roman" w:hAnsi="Times New Roman" w:cs="Times New Roman"/>
          <w:sz w:val="24"/>
          <w:szCs w:val="24"/>
        </w:rPr>
        <w:t>which conclude</w:t>
      </w:r>
      <w:r w:rsidR="000A7944">
        <w:rPr>
          <w:rFonts w:ascii="Times New Roman" w:hAnsi="Times New Roman" w:cs="Times New Roman"/>
          <w:sz w:val="24"/>
          <w:szCs w:val="24"/>
        </w:rPr>
        <w:t>s</w:t>
      </w:r>
      <w:r w:rsidR="00E82ACE">
        <w:rPr>
          <w:rFonts w:ascii="Times New Roman" w:hAnsi="Times New Roman" w:cs="Times New Roman"/>
          <w:sz w:val="24"/>
          <w:szCs w:val="24"/>
        </w:rPr>
        <w:t xml:space="preserve"> that “the scientific record does not support a conclusion that shellfish farming negatively impacts bird use of estuaries</w:t>
      </w:r>
      <w:r>
        <w:rPr>
          <w:rFonts w:ascii="Times New Roman" w:hAnsi="Times New Roman" w:cs="Times New Roman"/>
          <w:sz w:val="24"/>
          <w:szCs w:val="24"/>
        </w:rPr>
        <w:t>,</w:t>
      </w:r>
      <w:r w:rsidR="00E82ACE">
        <w:rPr>
          <w:rFonts w:ascii="Times New Roman" w:hAnsi="Times New Roman" w:cs="Times New Roman"/>
          <w:sz w:val="24"/>
          <w:szCs w:val="24"/>
        </w:rPr>
        <w:t>” and that “there may be a net benefit or neutral effect to birds that use Dungeness Bay</w:t>
      </w:r>
      <w:r w:rsidR="00C2135E">
        <w:rPr>
          <w:rFonts w:ascii="Times New Roman" w:hAnsi="Times New Roman" w:cs="Times New Roman"/>
          <w:sz w:val="24"/>
          <w:szCs w:val="24"/>
        </w:rPr>
        <w:t>.</w:t>
      </w:r>
      <w:r w:rsidR="00E82ACE">
        <w:rPr>
          <w:rFonts w:ascii="Times New Roman" w:hAnsi="Times New Roman" w:cs="Times New Roman"/>
          <w:sz w:val="24"/>
          <w:szCs w:val="24"/>
        </w:rPr>
        <w:t>”</w:t>
      </w:r>
      <w:r w:rsidR="00C2135E">
        <w:rPr>
          <w:rFonts w:ascii="Times New Roman" w:hAnsi="Times New Roman" w:cs="Times New Roman"/>
          <w:sz w:val="24"/>
          <w:szCs w:val="24"/>
        </w:rPr>
        <w:t xml:space="preserve"> </w:t>
      </w:r>
      <w:r w:rsidR="00983513">
        <w:rPr>
          <w:rFonts w:ascii="Times New Roman" w:hAnsi="Times New Roman" w:cs="Times New Roman"/>
          <w:sz w:val="24"/>
          <w:szCs w:val="24"/>
        </w:rPr>
        <w:t xml:space="preserve"> </w:t>
      </w:r>
      <w:r w:rsidR="000A7944">
        <w:rPr>
          <w:rFonts w:ascii="Times New Roman" w:hAnsi="Times New Roman" w:cs="Times New Roman"/>
          <w:sz w:val="24"/>
          <w:szCs w:val="24"/>
        </w:rPr>
        <w:t>This</w:t>
      </w:r>
      <w:r w:rsidR="0021586A">
        <w:rPr>
          <w:rFonts w:ascii="Times New Roman" w:hAnsi="Times New Roman" w:cs="Times New Roman"/>
          <w:sz w:val="24"/>
          <w:szCs w:val="24"/>
        </w:rPr>
        <w:t xml:space="preserve"> conclusion relies </w:t>
      </w:r>
      <w:proofErr w:type="gramStart"/>
      <w:r w:rsidR="0021586A">
        <w:rPr>
          <w:rFonts w:ascii="Times New Roman" w:hAnsi="Times New Roman" w:cs="Times New Roman"/>
          <w:sz w:val="24"/>
          <w:szCs w:val="24"/>
        </w:rPr>
        <w:t xml:space="preserve">on  </w:t>
      </w:r>
      <w:r>
        <w:rPr>
          <w:rFonts w:ascii="Times New Roman" w:hAnsi="Times New Roman" w:cs="Times New Roman"/>
          <w:sz w:val="24"/>
          <w:szCs w:val="24"/>
        </w:rPr>
        <w:t>outdated</w:t>
      </w:r>
      <w:proofErr w:type="gramEnd"/>
      <w:r>
        <w:rPr>
          <w:rFonts w:ascii="Times New Roman" w:hAnsi="Times New Roman" w:cs="Times New Roman"/>
          <w:sz w:val="24"/>
          <w:szCs w:val="24"/>
        </w:rPr>
        <w:t xml:space="preserve"> information (instead of refuge-specific wildlife use data),</w:t>
      </w:r>
      <w:r w:rsidR="0021586A">
        <w:rPr>
          <w:rFonts w:ascii="Times New Roman" w:hAnsi="Times New Roman" w:cs="Times New Roman"/>
          <w:sz w:val="24"/>
          <w:szCs w:val="24"/>
        </w:rPr>
        <w:t xml:space="preserve"> invalid comparisons, mischaracterizations and factual errors; and does not</w:t>
      </w:r>
      <w:r w:rsidR="00E82ACE">
        <w:rPr>
          <w:rFonts w:ascii="Times New Roman" w:hAnsi="Times New Roman" w:cs="Times New Roman"/>
          <w:sz w:val="24"/>
          <w:szCs w:val="24"/>
        </w:rPr>
        <w:t xml:space="preserve"> adequately address</w:t>
      </w:r>
      <w:r w:rsidR="002F70A5">
        <w:rPr>
          <w:rFonts w:ascii="Times New Roman" w:hAnsi="Times New Roman" w:cs="Times New Roman"/>
          <w:sz w:val="24"/>
          <w:szCs w:val="24"/>
        </w:rPr>
        <w:t xml:space="preserve"> non-boat-based</w:t>
      </w:r>
      <w:r w:rsidR="00E82ACE">
        <w:rPr>
          <w:rFonts w:ascii="Times New Roman" w:hAnsi="Times New Roman" w:cs="Times New Roman"/>
          <w:sz w:val="24"/>
          <w:szCs w:val="24"/>
        </w:rPr>
        <w:t xml:space="preserve"> hum</w:t>
      </w:r>
      <w:r w:rsidR="00415896">
        <w:rPr>
          <w:rFonts w:ascii="Times New Roman" w:hAnsi="Times New Roman" w:cs="Times New Roman"/>
          <w:sz w:val="24"/>
          <w:szCs w:val="24"/>
        </w:rPr>
        <w:t>an disturbanc</w:t>
      </w:r>
      <w:r w:rsidR="0021586A">
        <w:rPr>
          <w:rFonts w:ascii="Times New Roman" w:hAnsi="Times New Roman" w:cs="Times New Roman"/>
          <w:sz w:val="24"/>
          <w:szCs w:val="24"/>
        </w:rPr>
        <w:t>e.</w:t>
      </w:r>
    </w:p>
    <w:p w14:paraId="3DCA1F9C" w14:textId="5EEA464B" w:rsidR="0021586A" w:rsidRPr="00AA7F19" w:rsidRDefault="0021586A" w:rsidP="00FB6991">
      <w:pPr>
        <w:spacing w:after="0"/>
        <w:rPr>
          <w:rFonts w:ascii="Times New Roman" w:hAnsi="Times New Roman" w:cs="Times New Roman"/>
          <w:sz w:val="24"/>
          <w:szCs w:val="24"/>
        </w:rPr>
      </w:pPr>
      <w:r>
        <w:rPr>
          <w:rFonts w:ascii="Times New Roman" w:hAnsi="Times New Roman" w:cs="Times New Roman"/>
          <w:sz w:val="24"/>
          <w:szCs w:val="24"/>
        </w:rPr>
        <w:t>I</w:t>
      </w:r>
      <w:r w:rsidRPr="00B51EF0">
        <w:rPr>
          <w:rFonts w:ascii="Times New Roman" w:hAnsi="Times New Roman" w:cs="Times New Roman"/>
          <w:sz w:val="24"/>
          <w:szCs w:val="24"/>
        </w:rPr>
        <w:t>nvalid comparisons</w:t>
      </w:r>
      <w:r>
        <w:rPr>
          <w:rFonts w:ascii="Times New Roman" w:hAnsi="Times New Roman" w:cs="Times New Roman"/>
          <w:sz w:val="24"/>
          <w:szCs w:val="24"/>
        </w:rPr>
        <w:t xml:space="preserve"> and mischaracterizations</w:t>
      </w:r>
      <w:r w:rsidR="000A7944">
        <w:rPr>
          <w:rFonts w:ascii="Times New Roman" w:hAnsi="Times New Roman" w:cs="Times New Roman"/>
          <w:sz w:val="24"/>
          <w:szCs w:val="24"/>
        </w:rPr>
        <w:t xml:space="preserve"> provided in the </w:t>
      </w:r>
      <w:ins w:id="88" w:author="Thomas, Sue" w:date="2019-04-10T12:39:00Z">
        <w:r w:rsidR="000E5FDA">
          <w:rPr>
            <w:rFonts w:ascii="Times New Roman" w:hAnsi="Times New Roman" w:cs="Times New Roman"/>
            <w:sz w:val="24"/>
            <w:szCs w:val="24"/>
          </w:rPr>
          <w:t xml:space="preserve">Confluence </w:t>
        </w:r>
      </w:ins>
      <w:r w:rsidR="000A7944">
        <w:rPr>
          <w:rFonts w:ascii="Times New Roman" w:hAnsi="Times New Roman" w:cs="Times New Roman"/>
          <w:sz w:val="24"/>
          <w:szCs w:val="24"/>
        </w:rPr>
        <w:t>report include</w:t>
      </w:r>
      <w:r>
        <w:rPr>
          <w:rFonts w:ascii="Times New Roman" w:hAnsi="Times New Roman" w:cs="Times New Roman"/>
          <w:sz w:val="24"/>
          <w:szCs w:val="24"/>
        </w:rPr>
        <w:t>:</w:t>
      </w:r>
    </w:p>
    <w:p w14:paraId="0E2B6A68" w14:textId="3745EBC2" w:rsidR="0021586A" w:rsidRPr="00B51EF0" w:rsidRDefault="000A7944">
      <w:pPr>
        <w:pStyle w:val="ListParagraph"/>
        <w:numPr>
          <w:ilvl w:val="0"/>
          <w:numId w:val="11"/>
        </w:numPr>
        <w:spacing w:after="160" w:line="240" w:lineRule="auto"/>
        <w:rPr>
          <w:rFonts w:ascii="Times New Roman" w:hAnsi="Times New Roman" w:cs="Times New Roman"/>
          <w:sz w:val="24"/>
          <w:szCs w:val="24"/>
        </w:rPr>
        <w:pPrChange w:id="89" w:author="McCarthy, Nicole" w:date="2019-04-09T10:10:00Z">
          <w:pPr>
            <w:pStyle w:val="ListParagraph"/>
            <w:numPr>
              <w:numId w:val="11"/>
            </w:numPr>
            <w:spacing w:after="160" w:line="259" w:lineRule="auto"/>
            <w:ind w:hanging="360"/>
          </w:pPr>
        </w:pPrChange>
      </w:pPr>
      <w:r>
        <w:rPr>
          <w:rFonts w:ascii="Times New Roman" w:hAnsi="Times New Roman" w:cs="Times New Roman"/>
          <w:sz w:val="24"/>
          <w:szCs w:val="24"/>
        </w:rPr>
        <w:t>A</w:t>
      </w:r>
      <w:r w:rsidRPr="00B51EF0">
        <w:rPr>
          <w:rFonts w:ascii="Times New Roman" w:hAnsi="Times New Roman" w:cs="Times New Roman"/>
          <w:sz w:val="24"/>
          <w:szCs w:val="24"/>
        </w:rPr>
        <w:t xml:space="preserve"> statement implying that </w:t>
      </w:r>
      <w:r w:rsidR="006A4601">
        <w:rPr>
          <w:rFonts w:ascii="Times New Roman" w:hAnsi="Times New Roman" w:cs="Times New Roman"/>
          <w:sz w:val="24"/>
          <w:szCs w:val="24"/>
        </w:rPr>
        <w:t>“</w:t>
      </w:r>
      <w:r w:rsidRPr="00B51EF0">
        <w:rPr>
          <w:rFonts w:ascii="Times New Roman" w:hAnsi="Times New Roman" w:cs="Times New Roman"/>
          <w:sz w:val="24"/>
          <w:szCs w:val="24"/>
        </w:rPr>
        <w:t>waterfowl in the bay are somewhat habituated to the current level of human disturbance</w:t>
      </w:r>
      <w:r w:rsidR="006A4601">
        <w:rPr>
          <w:rFonts w:ascii="Times New Roman" w:hAnsi="Times New Roman" w:cs="Times New Roman"/>
          <w:sz w:val="24"/>
          <w:szCs w:val="24"/>
        </w:rPr>
        <w:t>”</w:t>
      </w:r>
      <w:r w:rsidRPr="00B51EF0">
        <w:rPr>
          <w:rFonts w:ascii="Times New Roman" w:hAnsi="Times New Roman" w:cs="Times New Roman"/>
          <w:sz w:val="24"/>
          <w:szCs w:val="24"/>
        </w:rPr>
        <w:t xml:space="preserve"> and that </w:t>
      </w:r>
      <w:r w:rsidRPr="00FB6991">
        <w:rPr>
          <w:rFonts w:ascii="Times New Roman" w:hAnsi="Times New Roman" w:cs="Times New Roman"/>
          <w:sz w:val="24"/>
          <w:szCs w:val="24"/>
        </w:rPr>
        <w:t xml:space="preserve">any energetic costs associated with proposed project </w:t>
      </w:r>
      <w:r w:rsidR="006A4601">
        <w:rPr>
          <w:rFonts w:ascii="Times New Roman" w:hAnsi="Times New Roman" w:cs="Times New Roman"/>
          <w:sz w:val="24"/>
          <w:szCs w:val="24"/>
        </w:rPr>
        <w:t>“</w:t>
      </w:r>
      <w:r w:rsidRPr="00FB6991">
        <w:rPr>
          <w:rFonts w:ascii="Times New Roman" w:hAnsi="Times New Roman" w:cs="Times New Roman"/>
          <w:sz w:val="24"/>
          <w:szCs w:val="24"/>
        </w:rPr>
        <w:t>are less than significant</w:t>
      </w:r>
      <w:r w:rsidR="006A4601">
        <w:rPr>
          <w:rFonts w:ascii="Times New Roman" w:hAnsi="Times New Roman" w:cs="Times New Roman"/>
          <w:sz w:val="24"/>
          <w:szCs w:val="24"/>
        </w:rPr>
        <w:t xml:space="preserve">.” </w:t>
      </w:r>
      <w:r w:rsidRPr="00AA7F19">
        <w:rPr>
          <w:rFonts w:ascii="Times New Roman" w:hAnsi="Times New Roman" w:cs="Times New Roman"/>
          <w:sz w:val="24"/>
          <w:szCs w:val="24"/>
          <w:shd w:val="clear" w:color="auto" w:fill="FDE9D9" w:themeFill="accent6" w:themeFillTint="33"/>
        </w:rPr>
        <w:t xml:space="preserve"> </w:t>
      </w:r>
      <w:r w:rsidR="0021586A" w:rsidRPr="00B51EF0">
        <w:rPr>
          <w:rFonts w:ascii="Times New Roman" w:hAnsi="Times New Roman" w:cs="Times New Roman"/>
          <w:sz w:val="24"/>
          <w:szCs w:val="24"/>
        </w:rPr>
        <w:t>The project area is managed with a public use closure for 9 months during the highest use period for wildlife</w:t>
      </w:r>
      <w:del w:id="90" w:author="McCarthy, Nicole" w:date="2019-04-09T10:09:00Z">
        <w:r w:rsidR="0021586A" w:rsidRPr="00B51EF0" w:rsidDel="004C107B">
          <w:rPr>
            <w:rFonts w:ascii="Times New Roman" w:hAnsi="Times New Roman" w:cs="Times New Roman"/>
            <w:sz w:val="24"/>
            <w:szCs w:val="24"/>
          </w:rPr>
          <w:delText xml:space="preserve">.  </w:delText>
        </w:r>
      </w:del>
      <w:ins w:id="91" w:author="McCarthy, Nicole" w:date="2019-04-09T10:09:00Z">
        <w:r w:rsidR="004C107B">
          <w:rPr>
            <w:rFonts w:ascii="Times New Roman" w:hAnsi="Times New Roman" w:cs="Times New Roman"/>
            <w:sz w:val="24"/>
            <w:szCs w:val="24"/>
          </w:rPr>
          <w:t xml:space="preserve">. </w:t>
        </w:r>
      </w:ins>
      <w:r w:rsidR="0021586A" w:rsidRPr="00B51EF0">
        <w:rPr>
          <w:rFonts w:ascii="Times New Roman" w:hAnsi="Times New Roman" w:cs="Times New Roman"/>
          <w:sz w:val="24"/>
          <w:szCs w:val="24"/>
        </w:rPr>
        <w:t xml:space="preserve">Access </w:t>
      </w:r>
      <w:r>
        <w:rPr>
          <w:rFonts w:ascii="Times New Roman" w:hAnsi="Times New Roman" w:cs="Times New Roman"/>
          <w:sz w:val="24"/>
          <w:szCs w:val="24"/>
        </w:rPr>
        <w:t>associated with this project</w:t>
      </w:r>
      <w:r w:rsidR="0021586A" w:rsidRPr="00B51EF0">
        <w:rPr>
          <w:rFonts w:ascii="Times New Roman" w:hAnsi="Times New Roman" w:cs="Times New Roman"/>
          <w:sz w:val="24"/>
          <w:szCs w:val="24"/>
        </w:rPr>
        <w:t xml:space="preserve"> would represent a very different level of disturbance</w:t>
      </w:r>
      <w:r>
        <w:rPr>
          <w:rFonts w:ascii="Times New Roman" w:hAnsi="Times New Roman" w:cs="Times New Roman"/>
          <w:sz w:val="24"/>
          <w:szCs w:val="24"/>
        </w:rPr>
        <w:t xml:space="preserve"> than the current closure provides</w:t>
      </w:r>
      <w:del w:id="92" w:author="McCarthy, Nicole" w:date="2019-04-09T10:09:00Z">
        <w:r w:rsidR="0021586A" w:rsidRPr="00B51EF0" w:rsidDel="004C107B">
          <w:rPr>
            <w:rFonts w:ascii="Times New Roman" w:hAnsi="Times New Roman" w:cs="Times New Roman"/>
            <w:sz w:val="24"/>
            <w:szCs w:val="24"/>
          </w:rPr>
          <w:delText xml:space="preserve">.  </w:delText>
        </w:r>
      </w:del>
      <w:ins w:id="93" w:author="McCarthy, Nicole" w:date="2019-04-09T10:09:00Z">
        <w:r w:rsidR="004C107B">
          <w:rPr>
            <w:rFonts w:ascii="Times New Roman" w:hAnsi="Times New Roman" w:cs="Times New Roman"/>
            <w:sz w:val="24"/>
            <w:szCs w:val="24"/>
          </w:rPr>
          <w:t xml:space="preserve">. </w:t>
        </w:r>
      </w:ins>
      <w:r w:rsidR="0021586A" w:rsidRPr="00B51EF0">
        <w:rPr>
          <w:rFonts w:ascii="Times New Roman" w:hAnsi="Times New Roman" w:cs="Times New Roman"/>
          <w:sz w:val="24"/>
          <w:szCs w:val="24"/>
        </w:rPr>
        <w:t xml:space="preserve"> </w:t>
      </w:r>
    </w:p>
    <w:p w14:paraId="329DDD3E" w14:textId="6D6F45C4" w:rsidR="0021586A" w:rsidRDefault="0021586A">
      <w:pPr>
        <w:pStyle w:val="ListParagraph"/>
        <w:numPr>
          <w:ilvl w:val="0"/>
          <w:numId w:val="11"/>
        </w:numPr>
        <w:spacing w:after="160" w:line="240" w:lineRule="auto"/>
        <w:rPr>
          <w:rFonts w:ascii="Times New Roman" w:hAnsi="Times New Roman" w:cs="Times New Roman"/>
          <w:sz w:val="24"/>
          <w:szCs w:val="24"/>
        </w:rPr>
        <w:pPrChange w:id="94" w:author="McCarthy, Nicole" w:date="2019-04-09T10:10:00Z">
          <w:pPr>
            <w:pStyle w:val="ListParagraph"/>
            <w:numPr>
              <w:numId w:val="11"/>
            </w:numPr>
            <w:spacing w:after="160" w:line="259" w:lineRule="auto"/>
            <w:ind w:hanging="360"/>
          </w:pPr>
        </w:pPrChange>
      </w:pPr>
      <w:r>
        <w:rPr>
          <w:rFonts w:ascii="Times New Roman" w:hAnsi="Times New Roman" w:cs="Times New Roman"/>
          <w:sz w:val="24"/>
          <w:szCs w:val="24"/>
        </w:rPr>
        <w:t>T</w:t>
      </w:r>
      <w:r w:rsidRPr="00B51EF0">
        <w:rPr>
          <w:rFonts w:ascii="Times New Roman" w:hAnsi="Times New Roman" w:cs="Times New Roman"/>
          <w:sz w:val="24"/>
          <w:szCs w:val="24"/>
        </w:rPr>
        <w:t>he characterization of results from the Kelly et al (1996) study are misleading. This paper showed that Western Sandpiper and Dunlin signi</w:t>
      </w:r>
      <w:r>
        <w:rPr>
          <w:rFonts w:ascii="Times New Roman" w:hAnsi="Times New Roman" w:cs="Times New Roman"/>
          <w:sz w:val="24"/>
          <w:szCs w:val="24"/>
        </w:rPr>
        <w:t>ficantly avoid aquaculture plots</w:t>
      </w:r>
      <w:del w:id="95" w:author="McCarthy, Nicole" w:date="2019-04-09T10:09:00Z">
        <w:r w:rsidDel="004C107B">
          <w:rPr>
            <w:rFonts w:ascii="Times New Roman" w:hAnsi="Times New Roman" w:cs="Times New Roman"/>
            <w:sz w:val="24"/>
            <w:szCs w:val="24"/>
          </w:rPr>
          <w:delText xml:space="preserve">.  </w:delText>
        </w:r>
      </w:del>
      <w:ins w:id="96"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 xml:space="preserve">These two species are the </w:t>
      </w:r>
      <w:r w:rsidRPr="00B51EF0">
        <w:rPr>
          <w:rFonts w:ascii="Times New Roman" w:hAnsi="Times New Roman" w:cs="Times New Roman"/>
          <w:sz w:val="24"/>
          <w:szCs w:val="24"/>
        </w:rPr>
        <w:t xml:space="preserve">most abundant </w:t>
      </w:r>
      <w:r>
        <w:rPr>
          <w:rFonts w:ascii="Times New Roman" w:hAnsi="Times New Roman" w:cs="Times New Roman"/>
          <w:sz w:val="24"/>
          <w:szCs w:val="24"/>
        </w:rPr>
        <w:t xml:space="preserve">shorebirds </w:t>
      </w:r>
      <w:r w:rsidRPr="00B51EF0">
        <w:rPr>
          <w:rFonts w:ascii="Times New Roman" w:hAnsi="Times New Roman" w:cs="Times New Roman"/>
          <w:sz w:val="24"/>
          <w:szCs w:val="24"/>
        </w:rPr>
        <w:t>on the Refuge</w:t>
      </w:r>
      <w:del w:id="97" w:author="McCarthy, Nicole" w:date="2019-04-09T10:09:00Z">
        <w:r w:rsidRPr="00B51EF0" w:rsidDel="004C107B">
          <w:rPr>
            <w:rFonts w:ascii="Times New Roman" w:hAnsi="Times New Roman" w:cs="Times New Roman"/>
            <w:sz w:val="24"/>
            <w:szCs w:val="24"/>
          </w:rPr>
          <w:delText>.</w:delText>
        </w:r>
        <w:r w:rsidDel="004C107B">
          <w:rPr>
            <w:rFonts w:ascii="Times New Roman" w:hAnsi="Times New Roman" w:cs="Times New Roman"/>
            <w:sz w:val="24"/>
            <w:szCs w:val="24"/>
          </w:rPr>
          <w:delText xml:space="preserve">  </w:delText>
        </w:r>
      </w:del>
      <w:ins w:id="98"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 xml:space="preserve">Avoidance of high use areas will </w:t>
      </w:r>
      <w:proofErr w:type="gramStart"/>
      <w:r>
        <w:rPr>
          <w:rFonts w:ascii="Times New Roman" w:hAnsi="Times New Roman" w:cs="Times New Roman"/>
          <w:sz w:val="24"/>
          <w:szCs w:val="24"/>
        </w:rPr>
        <w:t>impact</w:t>
      </w:r>
      <w:proofErr w:type="gramEnd"/>
      <w:r>
        <w:rPr>
          <w:rFonts w:ascii="Times New Roman" w:hAnsi="Times New Roman" w:cs="Times New Roman"/>
          <w:sz w:val="24"/>
          <w:szCs w:val="24"/>
        </w:rPr>
        <w:t xml:space="preserve"> Refuge purpose</w:t>
      </w:r>
      <w:del w:id="99" w:author="McCarthy, Nicole" w:date="2019-04-09T10:09:00Z">
        <w:r w:rsidDel="004C107B">
          <w:rPr>
            <w:rFonts w:ascii="Times New Roman" w:hAnsi="Times New Roman" w:cs="Times New Roman"/>
            <w:sz w:val="24"/>
            <w:szCs w:val="24"/>
          </w:rPr>
          <w:delText>.</w:delText>
        </w:r>
        <w:r w:rsidRPr="00B51EF0" w:rsidDel="004C107B">
          <w:rPr>
            <w:rFonts w:ascii="Times New Roman" w:hAnsi="Times New Roman" w:cs="Times New Roman"/>
            <w:sz w:val="24"/>
            <w:szCs w:val="24"/>
          </w:rPr>
          <w:delText xml:space="preserve">  </w:delText>
        </w:r>
      </w:del>
      <w:ins w:id="100" w:author="McCarthy, Nicole" w:date="2019-04-09T10:09:00Z">
        <w:r w:rsidR="004C107B">
          <w:rPr>
            <w:rFonts w:ascii="Times New Roman" w:hAnsi="Times New Roman" w:cs="Times New Roman"/>
            <w:sz w:val="24"/>
            <w:szCs w:val="24"/>
          </w:rPr>
          <w:t xml:space="preserve">. </w:t>
        </w:r>
      </w:ins>
    </w:p>
    <w:p w14:paraId="6D3D559C" w14:textId="0A182FC2" w:rsidR="0021586A" w:rsidRPr="00B51EF0" w:rsidRDefault="0021586A">
      <w:pPr>
        <w:pStyle w:val="ListParagraph"/>
        <w:numPr>
          <w:ilvl w:val="0"/>
          <w:numId w:val="11"/>
        </w:numPr>
        <w:spacing w:after="160" w:line="240" w:lineRule="auto"/>
        <w:rPr>
          <w:rFonts w:ascii="Times New Roman" w:hAnsi="Times New Roman" w:cs="Times New Roman"/>
          <w:sz w:val="24"/>
          <w:szCs w:val="24"/>
        </w:rPr>
        <w:pPrChange w:id="101" w:author="McCarthy, Nicole" w:date="2019-04-09T10:10:00Z">
          <w:pPr>
            <w:pStyle w:val="ListParagraph"/>
            <w:numPr>
              <w:numId w:val="11"/>
            </w:numPr>
            <w:spacing w:after="160" w:line="259" w:lineRule="auto"/>
            <w:ind w:hanging="360"/>
          </w:pPr>
        </w:pPrChange>
      </w:pPr>
      <w:proofErr w:type="gramStart"/>
      <w:r w:rsidRPr="00B51EF0">
        <w:rPr>
          <w:rFonts w:ascii="Times New Roman" w:hAnsi="Times New Roman" w:cs="Times New Roman"/>
          <w:sz w:val="24"/>
          <w:szCs w:val="24"/>
        </w:rPr>
        <w:t xml:space="preserve">The </w:t>
      </w:r>
      <w:ins w:id="102" w:author="Thomas, Sue" w:date="2019-04-10T12:39:00Z">
        <w:r w:rsidR="000E5FDA">
          <w:rPr>
            <w:rFonts w:ascii="Times New Roman" w:hAnsi="Times New Roman" w:cs="Times New Roman"/>
            <w:sz w:val="24"/>
            <w:szCs w:val="24"/>
          </w:rPr>
          <w:t xml:space="preserve">Confluence </w:t>
        </w:r>
      </w:ins>
      <w:r w:rsidRPr="00B51EF0">
        <w:rPr>
          <w:rFonts w:ascii="Times New Roman" w:hAnsi="Times New Roman" w:cs="Times New Roman"/>
          <w:sz w:val="24"/>
          <w:szCs w:val="24"/>
        </w:rPr>
        <w:t xml:space="preserve">report states that </w:t>
      </w:r>
      <w:r w:rsidR="006A4601">
        <w:rPr>
          <w:rFonts w:ascii="Times New Roman" w:hAnsi="Times New Roman" w:cs="Times New Roman"/>
          <w:sz w:val="24"/>
          <w:szCs w:val="24"/>
        </w:rPr>
        <w:t>“</w:t>
      </w:r>
      <w:proofErr w:type="spellStart"/>
      <w:r w:rsidRPr="00B51EF0">
        <w:rPr>
          <w:rFonts w:ascii="Times New Roman" w:hAnsi="Times New Roman" w:cs="Times New Roman"/>
          <w:sz w:val="24"/>
          <w:szCs w:val="24"/>
        </w:rPr>
        <w:t>Stillman</w:t>
      </w:r>
      <w:proofErr w:type="spellEnd"/>
      <w:r w:rsidRPr="00B51EF0">
        <w:rPr>
          <w:rFonts w:ascii="Times New Roman" w:hAnsi="Times New Roman" w:cs="Times New Roman"/>
          <w:sz w:val="24"/>
          <w:szCs w:val="24"/>
        </w:rPr>
        <w:t xml:space="preserve"> et </w:t>
      </w:r>
      <w:proofErr w:type="spellStart"/>
      <w:r w:rsidRPr="00B51EF0">
        <w:rPr>
          <w:rFonts w:ascii="Times New Roman" w:hAnsi="Times New Roman" w:cs="Times New Roman"/>
          <w:sz w:val="24"/>
          <w:szCs w:val="24"/>
        </w:rPr>
        <w:t>al’s</w:t>
      </w:r>
      <w:proofErr w:type="spellEnd"/>
      <w:r w:rsidRPr="00B51EF0">
        <w:rPr>
          <w:rFonts w:ascii="Times New Roman" w:hAnsi="Times New Roman" w:cs="Times New Roman"/>
          <w:sz w:val="24"/>
          <w:szCs w:val="24"/>
        </w:rPr>
        <w:t xml:space="preserve"> (2015) observations in Humboldt Bay suggest that even 300+ acres of aquaculture activity may be having minimal or no impact on Brant</w:t>
      </w:r>
      <w:r w:rsidR="006A4601">
        <w:rPr>
          <w:rFonts w:ascii="Times New Roman" w:hAnsi="Times New Roman" w:cs="Times New Roman"/>
          <w:sz w:val="24"/>
          <w:szCs w:val="24"/>
        </w:rPr>
        <w:t>”</w:t>
      </w:r>
      <w:r w:rsidRPr="00B51EF0">
        <w:rPr>
          <w:rFonts w:ascii="Times New Roman" w:hAnsi="Times New Roman" w:cs="Times New Roman"/>
          <w:sz w:val="24"/>
          <w:szCs w:val="24"/>
        </w:rPr>
        <w:t xml:space="preserve"> is </w:t>
      </w:r>
      <w:commentRangeStart w:id="103"/>
      <w:commentRangeStart w:id="104"/>
      <w:r w:rsidRPr="00B51EF0">
        <w:rPr>
          <w:rFonts w:ascii="Times New Roman" w:hAnsi="Times New Roman" w:cs="Times New Roman"/>
          <w:sz w:val="24"/>
          <w:szCs w:val="24"/>
        </w:rPr>
        <w:t xml:space="preserve">misleading since </w:t>
      </w:r>
      <w:proofErr w:type="spellStart"/>
      <w:ins w:id="105" w:author="Thomas, Sue" w:date="2019-04-10T13:16:00Z">
        <w:r w:rsidR="00D46C63">
          <w:rPr>
            <w:rFonts w:ascii="Times New Roman" w:hAnsi="Times New Roman" w:cs="Times New Roman"/>
            <w:sz w:val="24"/>
            <w:szCs w:val="24"/>
          </w:rPr>
          <w:t>Stillman</w:t>
        </w:r>
        <w:proofErr w:type="spellEnd"/>
        <w:r w:rsidR="00D46C63">
          <w:rPr>
            <w:rFonts w:ascii="Times New Roman" w:hAnsi="Times New Roman" w:cs="Times New Roman"/>
            <w:sz w:val="24"/>
            <w:szCs w:val="24"/>
          </w:rPr>
          <w:t xml:space="preserve"> et al </w:t>
        </w:r>
      </w:ins>
      <w:del w:id="106" w:author="Thomas, Sue" w:date="2019-04-10T13:16:00Z">
        <w:r w:rsidRPr="00B51EF0" w:rsidDel="00D46C63">
          <w:rPr>
            <w:rFonts w:ascii="Times New Roman" w:hAnsi="Times New Roman" w:cs="Times New Roman"/>
            <w:sz w:val="24"/>
            <w:szCs w:val="24"/>
          </w:rPr>
          <w:delText>the pape</w:delText>
        </w:r>
        <w:r w:rsidR="000A7944" w:rsidDel="00D46C63">
          <w:rPr>
            <w:rFonts w:ascii="Times New Roman" w:hAnsi="Times New Roman" w:cs="Times New Roman"/>
            <w:sz w:val="24"/>
            <w:szCs w:val="24"/>
          </w:rPr>
          <w:delText xml:space="preserve">r </w:delText>
        </w:r>
      </w:del>
      <w:r w:rsidR="000A7944">
        <w:rPr>
          <w:rFonts w:ascii="Times New Roman" w:hAnsi="Times New Roman" w:cs="Times New Roman"/>
          <w:sz w:val="24"/>
          <w:szCs w:val="24"/>
        </w:rPr>
        <w:t>did not address aquaculture,</w:t>
      </w:r>
      <w:commentRangeEnd w:id="103"/>
      <w:r w:rsidR="00C623D6">
        <w:rPr>
          <w:rStyle w:val="CommentReference"/>
        </w:rPr>
        <w:commentReference w:id="103"/>
      </w:r>
      <w:commentRangeEnd w:id="104"/>
      <w:r w:rsidR="00D46C63">
        <w:rPr>
          <w:rStyle w:val="CommentReference"/>
        </w:rPr>
        <w:commentReference w:id="104"/>
      </w:r>
      <w:r w:rsidR="000A7944">
        <w:rPr>
          <w:rFonts w:ascii="Times New Roman" w:hAnsi="Times New Roman" w:cs="Times New Roman"/>
          <w:sz w:val="24"/>
          <w:szCs w:val="24"/>
        </w:rPr>
        <w:t xml:space="preserve"> and the majority of Brant and eelgrass are located in the South Bay (Moore et al 2004) while all aquaculture was located in the northern portion of the bay</w:t>
      </w:r>
      <w:del w:id="107" w:author="McCarthy, Nicole" w:date="2019-04-09T10:09:00Z">
        <w:r w:rsidR="000A7944" w:rsidDel="004C107B">
          <w:rPr>
            <w:rFonts w:ascii="Times New Roman" w:hAnsi="Times New Roman" w:cs="Times New Roman"/>
            <w:sz w:val="24"/>
            <w:szCs w:val="24"/>
          </w:rPr>
          <w:delText xml:space="preserve">.  </w:delText>
        </w:r>
      </w:del>
      <w:ins w:id="108" w:author="McCarthy, Nicole" w:date="2019-04-09T10:09:00Z">
        <w:r w:rsidR="004C107B">
          <w:rPr>
            <w:rFonts w:ascii="Times New Roman" w:hAnsi="Times New Roman" w:cs="Times New Roman"/>
            <w:sz w:val="24"/>
            <w:szCs w:val="24"/>
          </w:rPr>
          <w:t>.</w:t>
        </w:r>
        <w:proofErr w:type="gramEnd"/>
        <w:r w:rsidR="004C107B">
          <w:rPr>
            <w:rFonts w:ascii="Times New Roman" w:hAnsi="Times New Roman" w:cs="Times New Roman"/>
            <w:sz w:val="24"/>
            <w:szCs w:val="24"/>
          </w:rPr>
          <w:t xml:space="preserve"> </w:t>
        </w:r>
      </w:ins>
    </w:p>
    <w:p w14:paraId="650A2374" w14:textId="71B947D6" w:rsidR="0021586A" w:rsidRDefault="0021586A">
      <w:pPr>
        <w:pStyle w:val="ListParagraph"/>
        <w:numPr>
          <w:ilvl w:val="0"/>
          <w:numId w:val="11"/>
        </w:numPr>
        <w:spacing w:after="160" w:line="240" w:lineRule="auto"/>
        <w:rPr>
          <w:rFonts w:ascii="Times New Roman" w:hAnsi="Times New Roman" w:cs="Times New Roman"/>
          <w:sz w:val="24"/>
          <w:szCs w:val="24"/>
        </w:rPr>
        <w:pPrChange w:id="109" w:author="McCarthy, Nicole" w:date="2019-04-09T10:10:00Z">
          <w:pPr>
            <w:pStyle w:val="ListParagraph"/>
            <w:numPr>
              <w:numId w:val="11"/>
            </w:numPr>
            <w:spacing w:after="160" w:line="259" w:lineRule="auto"/>
            <w:ind w:hanging="360"/>
          </w:pPr>
        </w:pPrChange>
      </w:pPr>
      <w:r w:rsidRPr="00AA7F19">
        <w:rPr>
          <w:rFonts w:ascii="Times New Roman" w:hAnsi="Times New Roman" w:cs="Times New Roman"/>
          <w:sz w:val="24"/>
          <w:szCs w:val="24"/>
        </w:rPr>
        <w:t>The comparison of Brant use and conditions in Humboldt</w:t>
      </w:r>
      <w:r w:rsidR="002A50CE">
        <w:rPr>
          <w:rFonts w:ascii="Times New Roman" w:hAnsi="Times New Roman" w:cs="Times New Roman"/>
          <w:sz w:val="24"/>
          <w:szCs w:val="24"/>
        </w:rPr>
        <w:t xml:space="preserve"> Bay, Willapa Bay, and/or Samish/Padilla/Fidalgo bay complex</w:t>
      </w:r>
      <w:r w:rsidRPr="00AA7F19">
        <w:rPr>
          <w:rFonts w:ascii="Times New Roman" w:hAnsi="Times New Roman" w:cs="Times New Roman"/>
          <w:sz w:val="24"/>
          <w:szCs w:val="24"/>
        </w:rPr>
        <w:t xml:space="preserve"> vs Dungeness Bay is inaccurate</w:t>
      </w:r>
      <w:del w:id="110" w:author="McCarthy, Nicole" w:date="2019-04-09T10:09:00Z">
        <w:r w:rsidRPr="00AA7F19" w:rsidDel="004C107B">
          <w:rPr>
            <w:rFonts w:ascii="Times New Roman" w:hAnsi="Times New Roman" w:cs="Times New Roman"/>
            <w:sz w:val="24"/>
            <w:szCs w:val="24"/>
          </w:rPr>
          <w:delText xml:space="preserve">.  </w:delText>
        </w:r>
      </w:del>
      <w:ins w:id="111" w:author="McCarthy, Nicole" w:date="2019-04-09T10:09:00Z">
        <w:r w:rsidR="004C107B">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Many studies have shown that Brant abundance is limited by the amount of eelgrass available since they forage almost exclusively on eelgrass. </w:t>
      </w:r>
      <w:r w:rsidR="002A50CE">
        <w:rPr>
          <w:rFonts w:ascii="Times New Roman" w:hAnsi="Times New Roman" w:cs="Times New Roman"/>
          <w:sz w:val="24"/>
          <w:szCs w:val="24"/>
        </w:rPr>
        <w:t>These areas provide at least 2-4 times</w:t>
      </w:r>
      <w:r w:rsidRPr="00AA7F19">
        <w:rPr>
          <w:rFonts w:ascii="Times New Roman" w:hAnsi="Times New Roman" w:cs="Times New Roman"/>
          <w:sz w:val="24"/>
          <w:szCs w:val="24"/>
        </w:rPr>
        <w:t xml:space="preserve"> the amount of eelgrass </w:t>
      </w:r>
      <w:del w:id="112" w:author="McCarthy, Nicole" w:date="2019-04-09T10:02:00Z">
        <w:r w:rsidRPr="00AA7F19" w:rsidDel="00C623D6">
          <w:rPr>
            <w:rFonts w:ascii="Times New Roman" w:hAnsi="Times New Roman" w:cs="Times New Roman"/>
            <w:sz w:val="24"/>
            <w:szCs w:val="24"/>
          </w:rPr>
          <w:delText xml:space="preserve">than </w:delText>
        </w:r>
      </w:del>
      <w:ins w:id="113" w:author="McCarthy, Nicole" w:date="2019-04-09T10:02:00Z">
        <w:r w:rsidR="00C623D6">
          <w:rPr>
            <w:rFonts w:ascii="Times New Roman" w:hAnsi="Times New Roman" w:cs="Times New Roman"/>
            <w:sz w:val="24"/>
            <w:szCs w:val="24"/>
          </w:rPr>
          <w:t>as</w:t>
        </w:r>
        <w:r w:rsidR="00C623D6" w:rsidRPr="00AA7F19">
          <w:rPr>
            <w:rFonts w:ascii="Times New Roman" w:hAnsi="Times New Roman" w:cs="Times New Roman"/>
            <w:sz w:val="24"/>
            <w:szCs w:val="24"/>
          </w:rPr>
          <w:t xml:space="preserve"> </w:t>
        </w:r>
      </w:ins>
      <w:r w:rsidRPr="00AA7F19">
        <w:rPr>
          <w:rFonts w:ascii="Times New Roman" w:hAnsi="Times New Roman" w:cs="Times New Roman"/>
          <w:sz w:val="24"/>
          <w:szCs w:val="24"/>
        </w:rPr>
        <w:t>Dungeness</w:t>
      </w:r>
      <w:r w:rsidR="002A50CE">
        <w:rPr>
          <w:rFonts w:ascii="Times New Roman" w:hAnsi="Times New Roman" w:cs="Times New Roman"/>
          <w:sz w:val="24"/>
          <w:szCs w:val="24"/>
        </w:rPr>
        <w:t xml:space="preserve"> Bay (Scripps 2012, </w:t>
      </w:r>
      <w:r w:rsidR="002A50CE" w:rsidRPr="00AA7F19">
        <w:rPr>
          <w:rFonts w:ascii="Times New Roman" w:hAnsi="Times New Roman" w:cs="Times New Roman"/>
          <w:sz w:val="24"/>
          <w:szCs w:val="24"/>
        </w:rPr>
        <w:t>Wilson and Atkinson 1995)</w:t>
      </w:r>
      <w:r w:rsidR="002A50CE">
        <w:rPr>
          <w:rFonts w:ascii="Times New Roman" w:hAnsi="Times New Roman" w:cs="Times New Roman"/>
          <w:sz w:val="24"/>
          <w:szCs w:val="24"/>
        </w:rPr>
        <w:t>, providing more opportunity for Brant to find alternate locations to feed when disturbed</w:t>
      </w:r>
      <w:del w:id="114" w:author="McCarthy, Nicole" w:date="2019-04-09T10:09:00Z">
        <w:r w:rsidR="002A50CE" w:rsidDel="004C107B">
          <w:rPr>
            <w:rFonts w:ascii="Times New Roman" w:hAnsi="Times New Roman" w:cs="Times New Roman"/>
            <w:sz w:val="24"/>
            <w:szCs w:val="24"/>
          </w:rPr>
          <w:delText xml:space="preserve">.  </w:delText>
        </w:r>
      </w:del>
      <w:ins w:id="115" w:author="McCarthy, Nicole" w:date="2019-04-09T10:09:00Z">
        <w:r w:rsidR="004C107B">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 </w:t>
      </w:r>
    </w:p>
    <w:p w14:paraId="5FFB9602" w14:textId="268D0CAC" w:rsidR="0021586A" w:rsidRPr="00B51EF0" w:rsidRDefault="0021586A">
      <w:pPr>
        <w:pStyle w:val="ListParagraph"/>
        <w:numPr>
          <w:ilvl w:val="0"/>
          <w:numId w:val="12"/>
        </w:numPr>
        <w:spacing w:after="160" w:line="240" w:lineRule="auto"/>
        <w:rPr>
          <w:rFonts w:ascii="Times New Roman" w:hAnsi="Times New Roman" w:cs="Times New Roman"/>
          <w:sz w:val="24"/>
          <w:szCs w:val="24"/>
        </w:rPr>
        <w:pPrChange w:id="116" w:author="McCarthy, Nicole" w:date="2019-04-09T10:10:00Z">
          <w:pPr>
            <w:pStyle w:val="ListParagraph"/>
            <w:numPr>
              <w:numId w:val="12"/>
            </w:numPr>
            <w:spacing w:after="160" w:line="259" w:lineRule="auto"/>
            <w:ind w:hanging="360"/>
          </w:pPr>
        </w:pPrChange>
      </w:pPr>
      <w:r w:rsidRPr="00B51EF0">
        <w:rPr>
          <w:rFonts w:ascii="Times New Roman" w:hAnsi="Times New Roman" w:cs="Times New Roman"/>
          <w:sz w:val="24"/>
          <w:szCs w:val="24"/>
        </w:rPr>
        <w:t>Current brant use is 2,700 brant/day, not 600-1,700 brant/day from the 90’s</w:t>
      </w:r>
      <w:ins w:id="117" w:author="McCarthy, Nicole" w:date="2019-04-09T10:02:00Z">
        <w:r w:rsidR="00C623D6">
          <w:rPr>
            <w:rFonts w:ascii="Times New Roman" w:hAnsi="Times New Roman" w:cs="Times New Roman"/>
            <w:sz w:val="24"/>
            <w:szCs w:val="24"/>
          </w:rPr>
          <w:t>.</w:t>
        </w:r>
      </w:ins>
    </w:p>
    <w:p w14:paraId="51B6BC8B" w14:textId="0C2BE8C5" w:rsidR="0021586A" w:rsidRPr="00B51EF0" w:rsidRDefault="00B07132">
      <w:pPr>
        <w:pStyle w:val="ListParagraph"/>
        <w:numPr>
          <w:ilvl w:val="0"/>
          <w:numId w:val="12"/>
        </w:numPr>
        <w:spacing w:after="160" w:line="240" w:lineRule="auto"/>
        <w:rPr>
          <w:rFonts w:ascii="Times New Roman" w:hAnsi="Times New Roman" w:cs="Times New Roman"/>
          <w:sz w:val="24"/>
          <w:szCs w:val="24"/>
        </w:rPr>
        <w:pPrChange w:id="118" w:author="McCarthy, Nicole" w:date="2019-04-09T10:10:00Z">
          <w:pPr>
            <w:pStyle w:val="ListParagraph"/>
            <w:numPr>
              <w:numId w:val="12"/>
            </w:numPr>
            <w:spacing w:after="160" w:line="259" w:lineRule="auto"/>
            <w:ind w:hanging="360"/>
          </w:pPr>
        </w:pPrChange>
      </w:pPr>
      <w:r>
        <w:rPr>
          <w:rFonts w:ascii="Times New Roman" w:hAnsi="Times New Roman" w:cs="Times New Roman"/>
          <w:sz w:val="24"/>
          <w:szCs w:val="24"/>
        </w:rPr>
        <w:lastRenderedPageBreak/>
        <w:t xml:space="preserve">Surveys in 1987, </w:t>
      </w:r>
      <w:r w:rsidR="0021586A" w:rsidRPr="00B51EF0">
        <w:rPr>
          <w:rFonts w:ascii="Times New Roman" w:hAnsi="Times New Roman" w:cs="Times New Roman"/>
          <w:sz w:val="24"/>
          <w:szCs w:val="24"/>
        </w:rPr>
        <w:t>2016</w:t>
      </w:r>
      <w:ins w:id="119" w:author="McCarthy, Nicole" w:date="2019-04-09T10:02:00Z">
        <w:r w:rsidR="00C623D6">
          <w:rPr>
            <w:rFonts w:ascii="Times New Roman" w:hAnsi="Times New Roman" w:cs="Times New Roman"/>
            <w:sz w:val="24"/>
            <w:szCs w:val="24"/>
          </w:rPr>
          <w:t>,</w:t>
        </w:r>
      </w:ins>
      <w:r w:rsidR="0021586A" w:rsidRPr="00B51EF0">
        <w:rPr>
          <w:rFonts w:ascii="Times New Roman" w:hAnsi="Times New Roman" w:cs="Times New Roman"/>
          <w:sz w:val="24"/>
          <w:szCs w:val="24"/>
        </w:rPr>
        <w:t xml:space="preserve"> and 2018 revealed that</w:t>
      </w:r>
      <w:r>
        <w:rPr>
          <w:rFonts w:ascii="Times New Roman" w:hAnsi="Times New Roman" w:cs="Times New Roman"/>
          <w:sz w:val="24"/>
          <w:szCs w:val="24"/>
        </w:rPr>
        <w:t xml:space="preserve"> a low abundance of</w:t>
      </w:r>
      <w:r w:rsidR="0021586A" w:rsidRPr="00B51EF0">
        <w:rPr>
          <w:rFonts w:ascii="Times New Roman" w:hAnsi="Times New Roman" w:cs="Times New Roman"/>
          <w:sz w:val="24"/>
          <w:szCs w:val="24"/>
        </w:rPr>
        <w:t xml:space="preserve"> eelgrass does exist in the revised active portion of the project area and therefore cannot be “naturally absent.” </w:t>
      </w:r>
    </w:p>
    <w:p w14:paraId="6A6BF6F6" w14:textId="50C9FB94" w:rsidR="0021586A" w:rsidRDefault="00B07132">
      <w:pPr>
        <w:pStyle w:val="ListParagraph"/>
        <w:numPr>
          <w:ilvl w:val="0"/>
          <w:numId w:val="12"/>
        </w:numPr>
        <w:spacing w:after="160" w:line="240" w:lineRule="auto"/>
        <w:rPr>
          <w:rFonts w:ascii="Times New Roman" w:hAnsi="Times New Roman" w:cs="Times New Roman"/>
          <w:sz w:val="24"/>
          <w:szCs w:val="24"/>
        </w:rPr>
        <w:pPrChange w:id="120" w:author="McCarthy, Nicole" w:date="2019-04-09T10:11:00Z">
          <w:pPr>
            <w:pStyle w:val="ListParagraph"/>
            <w:numPr>
              <w:numId w:val="12"/>
            </w:numPr>
            <w:spacing w:after="160" w:line="259" w:lineRule="auto"/>
            <w:ind w:hanging="360"/>
          </w:pPr>
        </w:pPrChange>
      </w:pPr>
      <w:r>
        <w:rPr>
          <w:rFonts w:ascii="Times New Roman" w:hAnsi="Times New Roman" w:cs="Times New Roman"/>
          <w:sz w:val="24"/>
          <w:szCs w:val="24"/>
        </w:rPr>
        <w:t>A study specific to large-bodied birds (e.g., gull, cormorant</w:t>
      </w:r>
      <w:ins w:id="121" w:author="McCarthy, Nicole" w:date="2019-04-09T10:02:00Z">
        <w:r w:rsidR="00C623D6">
          <w:rPr>
            <w:rFonts w:ascii="Times New Roman" w:hAnsi="Times New Roman" w:cs="Times New Roman"/>
            <w:sz w:val="24"/>
            <w:szCs w:val="24"/>
          </w:rPr>
          <w:t>,</w:t>
        </w:r>
      </w:ins>
      <w:r>
        <w:rPr>
          <w:rFonts w:ascii="Times New Roman" w:hAnsi="Times New Roman" w:cs="Times New Roman"/>
          <w:sz w:val="24"/>
          <w:szCs w:val="24"/>
        </w:rPr>
        <w:t xml:space="preserve"> and goose species</w:t>
      </w:r>
      <w:r w:rsidR="006A4601">
        <w:rPr>
          <w:rFonts w:ascii="Times New Roman" w:hAnsi="Times New Roman" w:cs="Times New Roman"/>
          <w:sz w:val="24"/>
          <w:szCs w:val="24"/>
        </w:rPr>
        <w:t xml:space="preserve">; </w:t>
      </w:r>
      <w:proofErr w:type="spellStart"/>
      <w:r w:rsidR="0021586A" w:rsidRPr="00AA7F19">
        <w:rPr>
          <w:rFonts w:ascii="Times New Roman" w:hAnsi="Times New Roman" w:cs="Times New Roman"/>
          <w:sz w:val="24"/>
          <w:szCs w:val="24"/>
        </w:rPr>
        <w:t>Rensel</w:t>
      </w:r>
      <w:proofErr w:type="spellEnd"/>
      <w:r w:rsidR="0021586A" w:rsidRPr="00AA7F19">
        <w:rPr>
          <w:rFonts w:ascii="Times New Roman" w:hAnsi="Times New Roman" w:cs="Times New Roman"/>
          <w:sz w:val="24"/>
          <w:szCs w:val="24"/>
        </w:rPr>
        <w:t xml:space="preserve"> 2003</w:t>
      </w:r>
      <w:r>
        <w:rPr>
          <w:rFonts w:ascii="Times New Roman" w:hAnsi="Times New Roman" w:cs="Times New Roman"/>
          <w:sz w:val="24"/>
          <w:szCs w:val="24"/>
        </w:rPr>
        <w:t xml:space="preserve">) is </w:t>
      </w:r>
      <w:r w:rsidR="00091DC7">
        <w:rPr>
          <w:rFonts w:ascii="Times New Roman" w:hAnsi="Times New Roman" w:cs="Times New Roman"/>
          <w:sz w:val="24"/>
          <w:szCs w:val="24"/>
        </w:rPr>
        <w:t xml:space="preserve">incorrectly </w:t>
      </w:r>
      <w:r>
        <w:rPr>
          <w:rFonts w:ascii="Times New Roman" w:hAnsi="Times New Roman" w:cs="Times New Roman"/>
          <w:sz w:val="24"/>
          <w:szCs w:val="24"/>
        </w:rPr>
        <w:t xml:space="preserve">used to </w:t>
      </w:r>
      <w:r w:rsidR="00091DC7">
        <w:rPr>
          <w:rFonts w:ascii="Times New Roman" w:hAnsi="Times New Roman" w:cs="Times New Roman"/>
          <w:sz w:val="24"/>
          <w:szCs w:val="24"/>
        </w:rPr>
        <w:t>describe distribution and abundance of shorebird use in the bay</w:t>
      </w:r>
      <w:ins w:id="122" w:author="McCarthy, Nicole" w:date="2019-04-09T10:03:00Z">
        <w:r w:rsidR="00C623D6">
          <w:rPr>
            <w:rFonts w:ascii="Times New Roman" w:hAnsi="Times New Roman" w:cs="Times New Roman"/>
            <w:sz w:val="24"/>
            <w:szCs w:val="24"/>
          </w:rPr>
          <w:t>.</w:t>
        </w:r>
      </w:ins>
      <w:r w:rsidR="0021586A" w:rsidRPr="00AA7F19">
        <w:rPr>
          <w:rFonts w:ascii="Times New Roman" w:hAnsi="Times New Roman" w:cs="Times New Roman"/>
          <w:sz w:val="24"/>
          <w:szCs w:val="24"/>
        </w:rPr>
        <w:t xml:space="preserve"> </w:t>
      </w:r>
    </w:p>
    <w:p w14:paraId="4AEE2CBC" w14:textId="148A3C66" w:rsidR="0021586A" w:rsidRDefault="00091DC7">
      <w:pPr>
        <w:pStyle w:val="ListParagraph"/>
        <w:numPr>
          <w:ilvl w:val="0"/>
          <w:numId w:val="12"/>
        </w:numPr>
        <w:spacing w:after="160" w:line="240" w:lineRule="auto"/>
        <w:rPr>
          <w:rFonts w:ascii="Times New Roman" w:hAnsi="Times New Roman" w:cs="Times New Roman"/>
          <w:sz w:val="24"/>
          <w:szCs w:val="24"/>
        </w:rPr>
        <w:pPrChange w:id="123" w:author="McCarthy, Nicole" w:date="2019-04-09T10:11:00Z">
          <w:pPr>
            <w:pStyle w:val="ListParagraph"/>
            <w:numPr>
              <w:numId w:val="12"/>
            </w:numPr>
            <w:spacing w:after="160" w:line="259" w:lineRule="auto"/>
            <w:ind w:hanging="360"/>
          </w:pPr>
        </w:pPrChange>
      </w:pPr>
      <w:r>
        <w:rPr>
          <w:rFonts w:ascii="Times New Roman" w:hAnsi="Times New Roman" w:cs="Times New Roman"/>
          <w:sz w:val="24"/>
          <w:szCs w:val="24"/>
        </w:rPr>
        <w:t>Assessment of impacts to shorebird prey resources</w:t>
      </w:r>
      <w:r w:rsidR="0021586A">
        <w:rPr>
          <w:rFonts w:ascii="Times New Roman" w:hAnsi="Times New Roman" w:cs="Times New Roman"/>
          <w:sz w:val="24"/>
          <w:szCs w:val="24"/>
        </w:rPr>
        <w:t xml:space="preserve"> </w:t>
      </w:r>
      <w:r>
        <w:rPr>
          <w:rFonts w:ascii="Times New Roman" w:hAnsi="Times New Roman" w:cs="Times New Roman"/>
          <w:sz w:val="24"/>
          <w:szCs w:val="24"/>
        </w:rPr>
        <w:t xml:space="preserve">is insufficient </w:t>
      </w:r>
      <w:r w:rsidR="0021586A" w:rsidRPr="00AA7F19">
        <w:rPr>
          <w:rFonts w:ascii="Times New Roman" w:hAnsi="Times New Roman" w:cs="Times New Roman"/>
          <w:sz w:val="24"/>
          <w:szCs w:val="24"/>
        </w:rPr>
        <w:t xml:space="preserve">since </w:t>
      </w:r>
      <w:r>
        <w:rPr>
          <w:rFonts w:ascii="Times New Roman" w:hAnsi="Times New Roman" w:cs="Times New Roman"/>
          <w:sz w:val="24"/>
          <w:szCs w:val="24"/>
        </w:rPr>
        <w:t>it does not include their main prey source (</w:t>
      </w:r>
      <w:proofErr w:type="spellStart"/>
      <w:r>
        <w:rPr>
          <w:rFonts w:ascii="Times New Roman" w:hAnsi="Times New Roman" w:cs="Times New Roman"/>
          <w:sz w:val="24"/>
          <w:szCs w:val="24"/>
        </w:rPr>
        <w:t>copopods</w:t>
      </w:r>
      <w:proofErr w:type="spellEnd"/>
      <w:r>
        <w:rPr>
          <w:rFonts w:ascii="Times New Roman" w:hAnsi="Times New Roman" w:cs="Times New Roman"/>
          <w:sz w:val="24"/>
          <w:szCs w:val="24"/>
        </w:rPr>
        <w:t>), but does include species that Dungeness shorebirds do not consume (sea urchins and crabs) or rarely consume (bivalves)</w:t>
      </w:r>
      <w:r w:rsidR="0021586A" w:rsidRPr="00AA7F19">
        <w:rPr>
          <w:rFonts w:ascii="Times New Roman" w:hAnsi="Times New Roman" w:cs="Times New Roman"/>
          <w:sz w:val="24"/>
          <w:szCs w:val="24"/>
        </w:rPr>
        <w:t xml:space="preserve">. </w:t>
      </w:r>
    </w:p>
    <w:p w14:paraId="7C139688" w14:textId="6C05E3B0" w:rsidR="00091DC7" w:rsidRPr="00FB6991" w:rsidRDefault="00091DC7">
      <w:pPr>
        <w:pStyle w:val="ListParagraph"/>
        <w:numPr>
          <w:ilvl w:val="0"/>
          <w:numId w:val="12"/>
        </w:numPr>
        <w:spacing w:after="160" w:line="240" w:lineRule="auto"/>
        <w:rPr>
          <w:rFonts w:ascii="Times New Roman" w:hAnsi="Times New Roman" w:cs="Times New Roman"/>
          <w:sz w:val="24"/>
          <w:szCs w:val="24"/>
        </w:rPr>
        <w:pPrChange w:id="124" w:author="McCarthy, Nicole" w:date="2019-04-09T10:11:00Z">
          <w:pPr>
            <w:pStyle w:val="ListParagraph"/>
            <w:numPr>
              <w:numId w:val="12"/>
            </w:numPr>
            <w:spacing w:after="160" w:line="259" w:lineRule="auto"/>
            <w:ind w:hanging="360"/>
          </w:pPr>
        </w:pPrChange>
      </w:pPr>
      <w:r>
        <w:rPr>
          <w:rFonts w:ascii="Times New Roman" w:hAnsi="Times New Roman" w:cs="Times New Roman"/>
          <w:sz w:val="24"/>
          <w:szCs w:val="24"/>
        </w:rPr>
        <w:t>Inaccurately identifies use of a non-native eelgrass (Zostera japonica) in Dungeness Bay</w:t>
      </w:r>
      <w:del w:id="125" w:author="McCarthy, Nicole" w:date="2019-04-09T10:09:00Z">
        <w:r w:rsidDel="004C107B">
          <w:rPr>
            <w:rFonts w:ascii="Times New Roman" w:hAnsi="Times New Roman" w:cs="Times New Roman"/>
            <w:sz w:val="24"/>
            <w:szCs w:val="24"/>
          </w:rPr>
          <w:delText xml:space="preserve">.  </w:delText>
        </w:r>
      </w:del>
      <w:ins w:id="126" w:author="McCarthy, Nicole" w:date="2019-04-09T10:09:00Z">
        <w:r w:rsidR="004C107B">
          <w:rPr>
            <w:rFonts w:ascii="Times New Roman" w:hAnsi="Times New Roman" w:cs="Times New Roman"/>
            <w:sz w:val="24"/>
            <w:szCs w:val="24"/>
          </w:rPr>
          <w:t xml:space="preserve">. </w:t>
        </w:r>
      </w:ins>
      <w:r>
        <w:rPr>
          <w:rFonts w:ascii="Times New Roman" w:hAnsi="Times New Roman" w:cs="Times New Roman"/>
          <w:sz w:val="24"/>
          <w:szCs w:val="24"/>
        </w:rPr>
        <w:t xml:space="preserve"> </w:t>
      </w:r>
      <w:r w:rsidR="0021586A" w:rsidRPr="00AA7F19">
        <w:rPr>
          <w:rFonts w:ascii="Times New Roman" w:hAnsi="Times New Roman" w:cs="Times New Roman"/>
          <w:sz w:val="24"/>
          <w:szCs w:val="24"/>
        </w:rPr>
        <w:t>There are no known instances of this invasive plant in Dungeness Bay</w:t>
      </w:r>
      <w:r>
        <w:rPr>
          <w:rFonts w:ascii="Times New Roman" w:hAnsi="Times New Roman" w:cs="Times New Roman"/>
          <w:sz w:val="24"/>
          <w:szCs w:val="24"/>
        </w:rPr>
        <w:t>.</w:t>
      </w:r>
    </w:p>
    <w:p w14:paraId="4FAE6D4E" w14:textId="51DFCAFC" w:rsidR="0021586A" w:rsidRPr="00AA7F19" w:rsidRDefault="0021586A">
      <w:pPr>
        <w:spacing w:line="240" w:lineRule="auto"/>
        <w:rPr>
          <w:rFonts w:ascii="Times New Roman" w:hAnsi="Times New Roman" w:cs="Times New Roman"/>
          <w:sz w:val="24"/>
          <w:szCs w:val="24"/>
        </w:rPr>
        <w:pPrChange w:id="127" w:author="McCarthy, Nicole" w:date="2019-04-09T10:10:00Z">
          <w:pPr/>
        </w:pPrChange>
      </w:pPr>
      <w:r w:rsidRPr="00AA7F19">
        <w:rPr>
          <w:rFonts w:ascii="Times New Roman" w:hAnsi="Times New Roman" w:cs="Times New Roman"/>
          <w:sz w:val="24"/>
          <w:szCs w:val="24"/>
        </w:rPr>
        <w:t>A valid assessment of shellfish</w:t>
      </w:r>
      <w:r>
        <w:rPr>
          <w:rFonts w:ascii="Times New Roman" w:hAnsi="Times New Roman" w:cs="Times New Roman"/>
          <w:sz w:val="24"/>
          <w:szCs w:val="24"/>
        </w:rPr>
        <w:t xml:space="preserve"> and </w:t>
      </w:r>
      <w:r w:rsidRPr="00AA7F19">
        <w:rPr>
          <w:rFonts w:ascii="Times New Roman" w:hAnsi="Times New Roman" w:cs="Times New Roman"/>
          <w:sz w:val="24"/>
          <w:szCs w:val="24"/>
        </w:rPr>
        <w:t>wildlife interactions must include the impact of human disturbance caused by</w:t>
      </w:r>
      <w:r w:rsidR="00091DC7">
        <w:rPr>
          <w:rFonts w:ascii="Times New Roman" w:hAnsi="Times New Roman" w:cs="Times New Roman"/>
          <w:sz w:val="24"/>
          <w:szCs w:val="24"/>
        </w:rPr>
        <w:t xml:space="preserve"> at least</w:t>
      </w:r>
      <w:r w:rsidRPr="00AA7F19">
        <w:rPr>
          <w:rFonts w:ascii="Times New Roman" w:hAnsi="Times New Roman" w:cs="Times New Roman"/>
          <w:sz w:val="24"/>
          <w:szCs w:val="24"/>
        </w:rPr>
        <w:t xml:space="preserve"> 4-15 people accessing the site up to 90 days/</w:t>
      </w:r>
      <w:proofErr w:type="spellStart"/>
      <w:r w:rsidRPr="00AA7F19">
        <w:rPr>
          <w:rFonts w:ascii="Times New Roman" w:hAnsi="Times New Roman" w:cs="Times New Roman"/>
          <w:sz w:val="24"/>
          <w:szCs w:val="24"/>
        </w:rPr>
        <w:t>yr</w:t>
      </w:r>
      <w:proofErr w:type="spellEnd"/>
      <w:r w:rsidRPr="00AA7F19">
        <w:rPr>
          <w:rFonts w:ascii="Times New Roman" w:hAnsi="Times New Roman" w:cs="Times New Roman"/>
          <w:sz w:val="24"/>
          <w:szCs w:val="24"/>
        </w:rPr>
        <w:t xml:space="preserve">, not simply boat-based disturbance as addressed by the report. Flushing distance is much greater in response to humans </w:t>
      </w:r>
      <w:r w:rsidRPr="00496332">
        <w:rPr>
          <w:rFonts w:ascii="Times New Roman" w:hAnsi="Times New Roman" w:cs="Times New Roman"/>
          <w:sz w:val="24"/>
          <w:szCs w:val="24"/>
        </w:rPr>
        <w:t>on the ground</w:t>
      </w:r>
      <w:r w:rsidRPr="00AA7F19">
        <w:rPr>
          <w:rFonts w:ascii="Times New Roman" w:hAnsi="Times New Roman" w:cs="Times New Roman"/>
          <w:sz w:val="24"/>
          <w:szCs w:val="24"/>
        </w:rPr>
        <w:t xml:space="preserve"> (up to 2,400 feet after repeated approaches of humans to Brant foraging on nearby eelgrass; Owens 1977) than boat-based approach (630 – 1100 feet</w:t>
      </w:r>
      <w:r w:rsidR="00091DC7">
        <w:rPr>
          <w:rFonts w:ascii="Times New Roman" w:hAnsi="Times New Roman" w:cs="Times New Roman"/>
          <w:sz w:val="24"/>
          <w:szCs w:val="24"/>
        </w:rPr>
        <w:t xml:space="preserve">; Smit and </w:t>
      </w:r>
      <w:proofErr w:type="spellStart"/>
      <w:r w:rsidR="00091DC7">
        <w:rPr>
          <w:rFonts w:ascii="Times New Roman" w:hAnsi="Times New Roman" w:cs="Times New Roman"/>
          <w:sz w:val="24"/>
          <w:szCs w:val="24"/>
        </w:rPr>
        <w:t>Visser</w:t>
      </w:r>
      <w:proofErr w:type="spellEnd"/>
      <w:r w:rsidR="00091DC7">
        <w:rPr>
          <w:rFonts w:ascii="Times New Roman" w:hAnsi="Times New Roman" w:cs="Times New Roman"/>
          <w:sz w:val="24"/>
          <w:szCs w:val="24"/>
        </w:rPr>
        <w:t xml:space="preserve"> 1993). </w:t>
      </w:r>
      <w:r w:rsidRPr="00AA7F19">
        <w:rPr>
          <w:rFonts w:ascii="Times New Roman" w:hAnsi="Times New Roman" w:cs="Times New Roman"/>
          <w:sz w:val="24"/>
          <w:szCs w:val="24"/>
        </w:rPr>
        <w:t xml:space="preserve">The eastern half of the project area </w:t>
      </w:r>
      <w:r w:rsidR="00851817">
        <w:rPr>
          <w:rFonts w:ascii="Times New Roman" w:hAnsi="Times New Roman" w:cs="Times New Roman"/>
          <w:sz w:val="24"/>
          <w:szCs w:val="24"/>
        </w:rPr>
        <w:t xml:space="preserve">is adjacent to </w:t>
      </w:r>
      <w:r w:rsidR="00851817" w:rsidRPr="00AA7F19">
        <w:rPr>
          <w:rFonts w:ascii="Times New Roman" w:hAnsi="Times New Roman" w:cs="Times New Roman"/>
          <w:sz w:val="24"/>
          <w:szCs w:val="24"/>
        </w:rPr>
        <w:t xml:space="preserve">the highest use area for </w:t>
      </w:r>
      <w:r w:rsidR="00851817">
        <w:rPr>
          <w:rFonts w:ascii="Times New Roman" w:hAnsi="Times New Roman" w:cs="Times New Roman"/>
          <w:sz w:val="24"/>
          <w:szCs w:val="24"/>
        </w:rPr>
        <w:t xml:space="preserve">shorebirds </w:t>
      </w:r>
      <w:r w:rsidR="008C1F58">
        <w:rPr>
          <w:rFonts w:ascii="Times New Roman" w:hAnsi="Times New Roman" w:cs="Times New Roman"/>
          <w:sz w:val="24"/>
          <w:szCs w:val="24"/>
        </w:rPr>
        <w:t xml:space="preserve">and within the highest use area for waterfowl </w:t>
      </w:r>
      <w:r w:rsidR="00851817">
        <w:rPr>
          <w:rFonts w:ascii="Times New Roman" w:hAnsi="Times New Roman" w:cs="Times New Roman"/>
          <w:sz w:val="24"/>
          <w:szCs w:val="24"/>
        </w:rPr>
        <w:t xml:space="preserve">on the Refuge. The newly designated </w:t>
      </w:r>
      <w:r w:rsidRPr="00AA7F19">
        <w:rPr>
          <w:rFonts w:ascii="Times New Roman" w:hAnsi="Times New Roman" w:cs="Times New Roman"/>
          <w:sz w:val="24"/>
          <w:szCs w:val="24"/>
        </w:rPr>
        <w:t xml:space="preserve">boat access </w:t>
      </w:r>
      <w:r w:rsidR="00851817">
        <w:rPr>
          <w:rFonts w:ascii="Times New Roman" w:hAnsi="Times New Roman" w:cs="Times New Roman"/>
          <w:sz w:val="24"/>
          <w:szCs w:val="24"/>
        </w:rPr>
        <w:t xml:space="preserve">will be a </w:t>
      </w:r>
      <w:r w:rsidR="00390FA8">
        <w:rPr>
          <w:rFonts w:ascii="Times New Roman" w:hAnsi="Times New Roman" w:cs="Times New Roman"/>
          <w:sz w:val="24"/>
          <w:szCs w:val="24"/>
        </w:rPr>
        <w:t>hub</w:t>
      </w:r>
      <w:r w:rsidR="00851817">
        <w:rPr>
          <w:rFonts w:ascii="Times New Roman" w:hAnsi="Times New Roman" w:cs="Times New Roman"/>
          <w:sz w:val="24"/>
          <w:szCs w:val="24"/>
        </w:rPr>
        <w:t xml:space="preserve"> of activity</w:t>
      </w:r>
      <w:r w:rsidR="008C1F58">
        <w:rPr>
          <w:rFonts w:ascii="Times New Roman" w:hAnsi="Times New Roman" w:cs="Times New Roman"/>
          <w:sz w:val="24"/>
          <w:szCs w:val="24"/>
        </w:rPr>
        <w:t>,</w:t>
      </w:r>
      <w:r w:rsidR="00851817">
        <w:rPr>
          <w:rFonts w:ascii="Times New Roman" w:hAnsi="Times New Roman" w:cs="Times New Roman"/>
          <w:sz w:val="24"/>
          <w:szCs w:val="24"/>
        </w:rPr>
        <w:t xml:space="preserve"> and </w:t>
      </w:r>
      <w:proofErr w:type="gramStart"/>
      <w:r w:rsidR="00851817">
        <w:rPr>
          <w:rFonts w:ascii="Times New Roman" w:hAnsi="Times New Roman" w:cs="Times New Roman"/>
          <w:sz w:val="24"/>
          <w:szCs w:val="24"/>
        </w:rPr>
        <w:t xml:space="preserve">is </w:t>
      </w:r>
      <w:r w:rsidR="008C1F58">
        <w:rPr>
          <w:rFonts w:ascii="Times New Roman" w:hAnsi="Times New Roman" w:cs="Times New Roman"/>
          <w:sz w:val="24"/>
          <w:szCs w:val="24"/>
        </w:rPr>
        <w:t>also</w:t>
      </w:r>
      <w:proofErr w:type="gramEnd"/>
      <w:r w:rsidR="008C1F58">
        <w:rPr>
          <w:rFonts w:ascii="Times New Roman" w:hAnsi="Times New Roman" w:cs="Times New Roman"/>
          <w:sz w:val="24"/>
          <w:szCs w:val="24"/>
        </w:rPr>
        <w:t xml:space="preserve"> </w:t>
      </w:r>
      <w:r w:rsidR="00851817">
        <w:rPr>
          <w:rFonts w:ascii="Times New Roman" w:hAnsi="Times New Roman" w:cs="Times New Roman"/>
          <w:sz w:val="24"/>
          <w:szCs w:val="24"/>
        </w:rPr>
        <w:t xml:space="preserve">within the highest use area </w:t>
      </w:r>
      <w:r w:rsidR="008C1F58">
        <w:rPr>
          <w:rFonts w:ascii="Times New Roman" w:hAnsi="Times New Roman" w:cs="Times New Roman"/>
          <w:sz w:val="24"/>
          <w:szCs w:val="24"/>
        </w:rPr>
        <w:t>for waterfowl. Both areas are within flushing distance of important forage resources for Brant.</w:t>
      </w:r>
      <w:r w:rsidRPr="00AA7F19">
        <w:rPr>
          <w:rFonts w:ascii="Times New Roman" w:hAnsi="Times New Roman" w:cs="Times New Roman"/>
          <w:sz w:val="24"/>
          <w:szCs w:val="24"/>
        </w:rPr>
        <w:t xml:space="preserve"> Many studies have shown that reoccurring, severe or cumulative disturbance further increases energetic costs to shorebirds and waterfowl and can lead to reduced fitness, decreased productivity or increased mortality rates, particularly during the Spring and Fall migration (</w:t>
      </w:r>
      <w:proofErr w:type="spellStart"/>
      <w:r w:rsidRPr="00AA7F19">
        <w:rPr>
          <w:rFonts w:ascii="Times New Roman" w:hAnsi="Times New Roman" w:cs="Times New Roman"/>
          <w:sz w:val="24"/>
          <w:szCs w:val="24"/>
        </w:rPr>
        <w:t>Cayford</w:t>
      </w:r>
      <w:proofErr w:type="spellEnd"/>
      <w:r w:rsidRPr="00AA7F19">
        <w:rPr>
          <w:rFonts w:ascii="Times New Roman" w:hAnsi="Times New Roman" w:cs="Times New Roman"/>
          <w:sz w:val="24"/>
          <w:szCs w:val="24"/>
        </w:rPr>
        <w:t xml:space="preserve"> 1993, Davidson and Rothwell 1993,  Buchanan 2006)</w:t>
      </w:r>
      <w:del w:id="128" w:author="McCarthy, Nicole" w:date="2019-04-09T10:09:00Z">
        <w:r w:rsidRPr="00AA7F19" w:rsidDel="004C107B">
          <w:rPr>
            <w:rFonts w:ascii="Times New Roman" w:hAnsi="Times New Roman" w:cs="Times New Roman"/>
            <w:sz w:val="24"/>
            <w:szCs w:val="24"/>
          </w:rPr>
          <w:delText xml:space="preserve">.  </w:delText>
        </w:r>
      </w:del>
      <w:ins w:id="129" w:author="McCarthy, Nicole" w:date="2019-04-09T10:09:00Z">
        <w:r w:rsidR="004C107B">
          <w:rPr>
            <w:rFonts w:ascii="Times New Roman" w:hAnsi="Times New Roman" w:cs="Times New Roman"/>
            <w:sz w:val="24"/>
            <w:szCs w:val="24"/>
          </w:rPr>
          <w:t xml:space="preserve">. </w:t>
        </w:r>
      </w:ins>
      <w:r w:rsidRPr="00AA7F19">
        <w:rPr>
          <w:rFonts w:ascii="Times New Roman" w:hAnsi="Times New Roman" w:cs="Times New Roman"/>
          <w:sz w:val="24"/>
          <w:szCs w:val="24"/>
        </w:rPr>
        <w:t xml:space="preserve">In addition, studies have shown that if disturbance is severe or regular enough, Brant will completely abandon preferred sites (Tuite et al 1983, </w:t>
      </w:r>
      <w:proofErr w:type="spellStart"/>
      <w:r w:rsidRPr="00AA7F19">
        <w:rPr>
          <w:rFonts w:ascii="Times New Roman" w:hAnsi="Times New Roman" w:cs="Times New Roman"/>
          <w:sz w:val="24"/>
          <w:szCs w:val="24"/>
        </w:rPr>
        <w:t>Cayford</w:t>
      </w:r>
      <w:proofErr w:type="spellEnd"/>
      <w:r w:rsidRPr="00AA7F19">
        <w:rPr>
          <w:rFonts w:ascii="Times New Roman" w:hAnsi="Times New Roman" w:cs="Times New Roman"/>
          <w:sz w:val="24"/>
          <w:szCs w:val="24"/>
        </w:rPr>
        <w:t xml:space="preserve"> 1993)</w:t>
      </w:r>
      <w:del w:id="130" w:author="McCarthy, Nicole" w:date="2019-04-09T10:09:00Z">
        <w:r w:rsidRPr="00AA7F19" w:rsidDel="004C107B">
          <w:rPr>
            <w:rFonts w:ascii="Times New Roman" w:hAnsi="Times New Roman" w:cs="Times New Roman"/>
            <w:sz w:val="24"/>
            <w:szCs w:val="24"/>
          </w:rPr>
          <w:delText xml:space="preserve">.  </w:delText>
        </w:r>
      </w:del>
      <w:ins w:id="131" w:author="McCarthy, Nicole" w:date="2019-04-09T10:09:00Z">
        <w:r w:rsidR="004C107B">
          <w:rPr>
            <w:rFonts w:ascii="Times New Roman" w:hAnsi="Times New Roman" w:cs="Times New Roman"/>
            <w:sz w:val="24"/>
            <w:szCs w:val="24"/>
          </w:rPr>
          <w:t xml:space="preserve">. </w:t>
        </w:r>
      </w:ins>
    </w:p>
    <w:p w14:paraId="79AC5523" w14:textId="57BE8BA2" w:rsidR="00D94467" w:rsidRDefault="00D94467">
      <w:pPr>
        <w:spacing w:line="240" w:lineRule="auto"/>
        <w:rPr>
          <w:rFonts w:ascii="Times New Roman" w:hAnsi="Times New Roman" w:cs="Times New Roman"/>
          <w:sz w:val="24"/>
          <w:szCs w:val="24"/>
        </w:rPr>
        <w:pPrChange w:id="132" w:author="McCarthy, Nicole" w:date="2019-04-09T10:11:00Z">
          <w:pPr/>
        </w:pPrChange>
      </w:pPr>
      <w:r>
        <w:rPr>
          <w:rFonts w:ascii="Times New Roman" w:hAnsi="Times New Roman" w:cs="Times New Roman"/>
          <w:b/>
          <w:sz w:val="24"/>
          <w:szCs w:val="24"/>
        </w:rPr>
        <w:t xml:space="preserve">Assertion: </w:t>
      </w:r>
      <w:r>
        <w:rPr>
          <w:rFonts w:ascii="Times New Roman" w:hAnsi="Times New Roman" w:cs="Times New Roman"/>
          <w:sz w:val="24"/>
          <w:szCs w:val="24"/>
        </w:rPr>
        <w:t>“…we have yet to be provided with any data or evaluation associated with past aquaculture activities that support the conclusions made in the most recent correspondence.”</w:t>
      </w:r>
    </w:p>
    <w:p w14:paraId="0C23C92C" w14:textId="51A4E847" w:rsidR="009113C5" w:rsidRPr="009113C5" w:rsidRDefault="00D94467">
      <w:pPr>
        <w:spacing w:line="240" w:lineRule="auto"/>
        <w:rPr>
          <w:rFonts w:ascii="Times New Roman" w:hAnsi="Times New Roman" w:cs="Times New Roman"/>
          <w:sz w:val="24"/>
          <w:szCs w:val="24"/>
        </w:rPr>
        <w:pPrChange w:id="133" w:author="McCarthy, Nicole" w:date="2019-04-09T10:11:00Z">
          <w:pPr/>
        </w:pPrChange>
      </w:pPr>
      <w:r w:rsidRPr="002961C5">
        <w:rPr>
          <w:rFonts w:ascii="Times New Roman" w:hAnsi="Times New Roman" w:cs="Times New Roman"/>
          <w:b/>
          <w:sz w:val="24"/>
          <w:szCs w:val="24"/>
        </w:rPr>
        <w:t>Response</w:t>
      </w:r>
      <w:r w:rsidRPr="00FB6991">
        <w:rPr>
          <w:rFonts w:ascii="Times New Roman" w:hAnsi="Times New Roman" w:cs="Times New Roman"/>
          <w:sz w:val="24"/>
          <w:szCs w:val="24"/>
        </w:rPr>
        <w:t xml:space="preserve">: </w:t>
      </w:r>
      <w:r>
        <w:rPr>
          <w:rFonts w:ascii="Times New Roman" w:hAnsi="Times New Roman" w:cs="Times New Roman"/>
          <w:sz w:val="24"/>
          <w:szCs w:val="24"/>
        </w:rPr>
        <w:t>No</w:t>
      </w:r>
      <w:r w:rsidR="0021586A" w:rsidRPr="00AA7F19">
        <w:rPr>
          <w:rFonts w:ascii="Times New Roman" w:hAnsi="Times New Roman" w:cs="Times New Roman"/>
          <w:sz w:val="24"/>
          <w:szCs w:val="24"/>
        </w:rPr>
        <w:t xml:space="preserve"> request for </w:t>
      </w:r>
      <w:r w:rsidR="008C1F58">
        <w:rPr>
          <w:rFonts w:ascii="Times New Roman" w:hAnsi="Times New Roman" w:cs="Times New Roman"/>
          <w:sz w:val="24"/>
          <w:szCs w:val="24"/>
        </w:rPr>
        <w:t>a site-specific evaluation</w:t>
      </w:r>
      <w:r w:rsidR="0021586A" w:rsidRPr="00AA7F19">
        <w:rPr>
          <w:rFonts w:ascii="Times New Roman" w:hAnsi="Times New Roman" w:cs="Times New Roman"/>
          <w:sz w:val="24"/>
          <w:szCs w:val="24"/>
        </w:rPr>
        <w:t xml:space="preserve"> </w:t>
      </w:r>
      <w:r w:rsidR="008C1F58">
        <w:rPr>
          <w:rFonts w:ascii="Times New Roman" w:hAnsi="Times New Roman" w:cs="Times New Roman"/>
          <w:sz w:val="24"/>
          <w:szCs w:val="24"/>
        </w:rPr>
        <w:t xml:space="preserve">of </w:t>
      </w:r>
      <w:r w:rsidR="0021586A" w:rsidRPr="00AA7F19">
        <w:rPr>
          <w:rFonts w:ascii="Times New Roman" w:hAnsi="Times New Roman" w:cs="Times New Roman"/>
          <w:sz w:val="24"/>
          <w:szCs w:val="24"/>
        </w:rPr>
        <w:t>historic aquaculture operations</w:t>
      </w:r>
      <w:r>
        <w:rPr>
          <w:rFonts w:ascii="Times New Roman" w:hAnsi="Times New Roman" w:cs="Times New Roman"/>
          <w:sz w:val="24"/>
          <w:szCs w:val="24"/>
        </w:rPr>
        <w:t xml:space="preserve"> has been received.</w:t>
      </w:r>
      <w:r w:rsidR="0021586A" w:rsidRPr="00AA7F19">
        <w:rPr>
          <w:rFonts w:ascii="Times New Roman" w:hAnsi="Times New Roman" w:cs="Times New Roman"/>
          <w:sz w:val="24"/>
          <w:szCs w:val="24"/>
        </w:rPr>
        <w:t xml:space="preserve"> </w:t>
      </w:r>
      <w:r>
        <w:rPr>
          <w:rFonts w:ascii="Times New Roman" w:hAnsi="Times New Roman" w:cs="Times New Roman"/>
          <w:sz w:val="24"/>
          <w:szCs w:val="24"/>
        </w:rPr>
        <w:t>A</w:t>
      </w:r>
      <w:r w:rsidR="0021586A" w:rsidRPr="00AA7F19">
        <w:rPr>
          <w:rFonts w:ascii="Times New Roman" w:hAnsi="Times New Roman" w:cs="Times New Roman"/>
          <w:sz w:val="24"/>
          <w:szCs w:val="24"/>
        </w:rPr>
        <w:t>n assessment of historic operations would require site-specific, contemporaneous data on aquaculture pract</w:t>
      </w:r>
      <w:r w:rsidR="0021586A">
        <w:rPr>
          <w:rFonts w:ascii="Times New Roman" w:hAnsi="Times New Roman" w:cs="Times New Roman"/>
          <w:sz w:val="24"/>
          <w:szCs w:val="24"/>
        </w:rPr>
        <w:t>ices (e.g.</w:t>
      </w:r>
      <w:ins w:id="134" w:author="McCarthy, Nicole" w:date="2019-04-09T10:08:00Z">
        <w:r w:rsidR="001E367D">
          <w:rPr>
            <w:rFonts w:ascii="Times New Roman" w:hAnsi="Times New Roman" w:cs="Times New Roman"/>
            <w:sz w:val="24"/>
            <w:szCs w:val="24"/>
          </w:rPr>
          <w:t>,</w:t>
        </w:r>
      </w:ins>
      <w:r w:rsidR="0021586A">
        <w:rPr>
          <w:rFonts w:ascii="Times New Roman" w:hAnsi="Times New Roman" w:cs="Times New Roman"/>
          <w:sz w:val="24"/>
          <w:szCs w:val="24"/>
        </w:rPr>
        <w:t xml:space="preserve"> types of aquaculture</w:t>
      </w:r>
      <w:r w:rsidR="0021586A" w:rsidRPr="00AA7F19">
        <w:rPr>
          <w:rFonts w:ascii="Times New Roman" w:hAnsi="Times New Roman" w:cs="Times New Roman"/>
          <w:sz w:val="24"/>
          <w:szCs w:val="24"/>
        </w:rPr>
        <w:t xml:space="preserve">, </w:t>
      </w:r>
      <w:del w:id="135" w:author="McCarthy, Nicole" w:date="2019-04-09T10:08:00Z">
        <w:r w:rsidR="0021586A" w:rsidRPr="00AA7F19" w:rsidDel="001E367D">
          <w:rPr>
            <w:rFonts w:ascii="Times New Roman" w:hAnsi="Times New Roman" w:cs="Times New Roman"/>
            <w:sz w:val="24"/>
            <w:szCs w:val="24"/>
          </w:rPr>
          <w:delText xml:space="preserve"># </w:delText>
        </w:r>
      </w:del>
      <w:ins w:id="136" w:author="McCarthy, Nicole" w:date="2019-04-09T10:08:00Z">
        <w:r w:rsidR="001E367D">
          <w:rPr>
            <w:rFonts w:ascii="Times New Roman" w:hAnsi="Times New Roman" w:cs="Times New Roman"/>
            <w:sz w:val="24"/>
            <w:szCs w:val="24"/>
          </w:rPr>
          <w:t>number</w:t>
        </w:r>
        <w:r w:rsidR="001E367D" w:rsidRPr="00AA7F19">
          <w:rPr>
            <w:rFonts w:ascii="Times New Roman" w:hAnsi="Times New Roman" w:cs="Times New Roman"/>
            <w:sz w:val="24"/>
            <w:szCs w:val="24"/>
          </w:rPr>
          <w:t xml:space="preserve"> </w:t>
        </w:r>
      </w:ins>
      <w:r w:rsidR="0021586A" w:rsidRPr="00AA7F19">
        <w:rPr>
          <w:rFonts w:ascii="Times New Roman" w:hAnsi="Times New Roman" w:cs="Times New Roman"/>
          <w:sz w:val="24"/>
          <w:szCs w:val="24"/>
        </w:rPr>
        <w:t xml:space="preserve">of people </w:t>
      </w:r>
      <w:del w:id="137" w:author="McCarthy, Nicole" w:date="2019-04-09T10:08:00Z">
        <w:r w:rsidR="0021586A" w:rsidRPr="00AA7F19" w:rsidDel="001E367D">
          <w:rPr>
            <w:rFonts w:ascii="Times New Roman" w:hAnsi="Times New Roman" w:cs="Times New Roman"/>
            <w:sz w:val="24"/>
            <w:szCs w:val="24"/>
          </w:rPr>
          <w:delText xml:space="preserve">on </w:delText>
        </w:r>
      </w:del>
      <w:ins w:id="138" w:author="McCarthy, Nicole" w:date="2019-04-09T10:08:00Z">
        <w:r w:rsidR="001E367D" w:rsidRPr="00AA7F19">
          <w:rPr>
            <w:rFonts w:ascii="Times New Roman" w:hAnsi="Times New Roman" w:cs="Times New Roman"/>
            <w:sz w:val="24"/>
            <w:szCs w:val="24"/>
          </w:rPr>
          <w:t>on</w:t>
        </w:r>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site, </w:t>
      </w:r>
      <w:r w:rsidR="0021586A">
        <w:rPr>
          <w:rFonts w:ascii="Times New Roman" w:hAnsi="Times New Roman" w:cs="Times New Roman"/>
          <w:sz w:val="24"/>
          <w:szCs w:val="24"/>
        </w:rPr>
        <w:t>date and time of site visits</w:t>
      </w:r>
      <w:del w:id="139" w:author="McCarthy, Nicole" w:date="2019-04-09T10:08:00Z">
        <w:r w:rsidR="0021586A" w:rsidRPr="00AA7F19" w:rsidDel="001E367D">
          <w:rPr>
            <w:rFonts w:ascii="Times New Roman" w:hAnsi="Times New Roman" w:cs="Times New Roman"/>
            <w:sz w:val="24"/>
            <w:szCs w:val="24"/>
          </w:rPr>
          <w:delText xml:space="preserve">, </w:delText>
        </w:r>
        <w:r w:rsidR="0021586A" w:rsidRPr="00496332" w:rsidDel="001E367D">
          <w:rPr>
            <w:rFonts w:ascii="Times New Roman" w:hAnsi="Times New Roman" w:cs="Times New Roman"/>
            <w:sz w:val="24"/>
            <w:szCs w:val="24"/>
          </w:rPr>
          <w:delText>etc.</w:delText>
        </w:r>
      </w:del>
      <w:r w:rsidR="0021586A" w:rsidRPr="00AA7F19">
        <w:rPr>
          <w:rFonts w:ascii="Times New Roman" w:hAnsi="Times New Roman" w:cs="Times New Roman"/>
          <w:sz w:val="24"/>
          <w:szCs w:val="24"/>
        </w:rPr>
        <w:t>)</w:t>
      </w:r>
      <w:r>
        <w:rPr>
          <w:rFonts w:ascii="Times New Roman" w:hAnsi="Times New Roman" w:cs="Times New Roman"/>
          <w:sz w:val="24"/>
          <w:szCs w:val="24"/>
        </w:rPr>
        <w:t xml:space="preserve"> that may not exist</w:t>
      </w:r>
      <w:r w:rsidR="0021586A" w:rsidRPr="00AA7F19">
        <w:rPr>
          <w:rFonts w:ascii="Times New Roman" w:hAnsi="Times New Roman" w:cs="Times New Roman"/>
          <w:sz w:val="24"/>
          <w:szCs w:val="24"/>
        </w:rPr>
        <w:t>. Distribution and abundance of wildlife during and following active farming as well as other factors that affect wildlife use such as weather, habitat conditions, presence and activity of top predators</w:t>
      </w:r>
      <w:ins w:id="140" w:author="McCarthy, Nicole" w:date="2019-04-09T10:08:00Z">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 and the </w:t>
      </w:r>
      <w:r w:rsidR="0021586A">
        <w:rPr>
          <w:rFonts w:ascii="Times New Roman" w:hAnsi="Times New Roman" w:cs="Times New Roman"/>
          <w:sz w:val="24"/>
          <w:szCs w:val="24"/>
        </w:rPr>
        <w:t>additional l</w:t>
      </w:r>
      <w:r w:rsidR="0021586A" w:rsidRPr="00AA7F19">
        <w:rPr>
          <w:rFonts w:ascii="Times New Roman" w:hAnsi="Times New Roman" w:cs="Times New Roman"/>
          <w:sz w:val="24"/>
          <w:szCs w:val="24"/>
        </w:rPr>
        <w:t>evel</w:t>
      </w:r>
      <w:r w:rsidR="0021586A">
        <w:rPr>
          <w:rFonts w:ascii="Times New Roman" w:hAnsi="Times New Roman" w:cs="Times New Roman"/>
          <w:sz w:val="24"/>
          <w:szCs w:val="24"/>
        </w:rPr>
        <w:t>s</w:t>
      </w:r>
      <w:r w:rsidR="0021586A" w:rsidRPr="00AA7F19">
        <w:rPr>
          <w:rFonts w:ascii="Times New Roman" w:hAnsi="Times New Roman" w:cs="Times New Roman"/>
          <w:sz w:val="24"/>
          <w:szCs w:val="24"/>
        </w:rPr>
        <w:t xml:space="preserve"> of human disturbance in the area are also nec</w:t>
      </w:r>
      <w:r w:rsidR="00851817">
        <w:rPr>
          <w:rFonts w:ascii="Times New Roman" w:hAnsi="Times New Roman" w:cs="Times New Roman"/>
          <w:sz w:val="24"/>
          <w:szCs w:val="24"/>
        </w:rPr>
        <w:t xml:space="preserve">essary for such an assessment. </w:t>
      </w:r>
      <w:r w:rsidR="0021586A" w:rsidRPr="00AA7F19">
        <w:rPr>
          <w:rFonts w:ascii="Times New Roman" w:hAnsi="Times New Roman" w:cs="Times New Roman"/>
          <w:sz w:val="24"/>
          <w:szCs w:val="24"/>
        </w:rPr>
        <w:t xml:space="preserve">Without these data, post analysis </w:t>
      </w:r>
      <w:r w:rsidR="0021586A">
        <w:rPr>
          <w:rFonts w:ascii="Times New Roman" w:hAnsi="Times New Roman" w:cs="Times New Roman"/>
          <w:sz w:val="24"/>
          <w:szCs w:val="24"/>
        </w:rPr>
        <w:t>is unfeasible</w:t>
      </w:r>
      <w:r w:rsidR="00851817">
        <w:rPr>
          <w:rFonts w:ascii="Times New Roman" w:hAnsi="Times New Roman" w:cs="Times New Roman"/>
          <w:sz w:val="24"/>
          <w:szCs w:val="24"/>
        </w:rPr>
        <w:t>. H</w:t>
      </w:r>
      <w:r w:rsidR="0021586A" w:rsidRPr="00AA7F19">
        <w:rPr>
          <w:rFonts w:ascii="Times New Roman" w:hAnsi="Times New Roman" w:cs="Times New Roman"/>
          <w:sz w:val="24"/>
          <w:szCs w:val="24"/>
        </w:rPr>
        <w:t>owever, scientific studies specific to species that utilize the Refuge tidelands show that human disturbance</w:t>
      </w:r>
      <w:ins w:id="141" w:author="McCarthy, Nicole" w:date="2019-04-09T10:08:00Z">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 especially during the migration and wintering seasons</w:t>
      </w:r>
      <w:ins w:id="142" w:author="McCarthy, Nicole" w:date="2019-04-09T10:08:00Z">
        <w:r w:rsidR="001E367D">
          <w:rPr>
            <w:rFonts w:ascii="Times New Roman" w:hAnsi="Times New Roman" w:cs="Times New Roman"/>
            <w:sz w:val="24"/>
            <w:szCs w:val="24"/>
          </w:rPr>
          <w:t>,</w:t>
        </w:r>
      </w:ins>
      <w:r w:rsidR="0021586A" w:rsidRPr="00AA7F19">
        <w:rPr>
          <w:rFonts w:ascii="Times New Roman" w:hAnsi="Times New Roman" w:cs="Times New Roman"/>
          <w:sz w:val="24"/>
          <w:szCs w:val="24"/>
        </w:rPr>
        <w:t xml:space="preserve"> is detrimental to the health and survival of shorebirds and waterfowl (</w:t>
      </w:r>
      <w:proofErr w:type="spellStart"/>
      <w:r w:rsidR="0021586A" w:rsidRPr="00AA7F19">
        <w:rPr>
          <w:rFonts w:ascii="Times New Roman" w:hAnsi="Times New Roman" w:cs="Times New Roman"/>
          <w:sz w:val="24"/>
          <w:szCs w:val="24"/>
        </w:rPr>
        <w:t>Cayford</w:t>
      </w:r>
      <w:proofErr w:type="spellEnd"/>
      <w:r w:rsidR="0021586A" w:rsidRPr="00AA7F19">
        <w:rPr>
          <w:rFonts w:ascii="Times New Roman" w:hAnsi="Times New Roman" w:cs="Times New Roman"/>
          <w:sz w:val="24"/>
          <w:szCs w:val="24"/>
        </w:rPr>
        <w:t xml:space="preserve"> 1993, Davidson and Rothwell 1993, Owens 1977) and their continued use of the disturbed area (Fox 1993, Tuite et al 1983, Smit and </w:t>
      </w:r>
      <w:proofErr w:type="spellStart"/>
      <w:r w:rsidR="0021586A" w:rsidRPr="00AA7F19">
        <w:rPr>
          <w:rFonts w:ascii="Times New Roman" w:hAnsi="Times New Roman" w:cs="Times New Roman"/>
          <w:sz w:val="24"/>
          <w:szCs w:val="24"/>
        </w:rPr>
        <w:t>Visser</w:t>
      </w:r>
      <w:proofErr w:type="spellEnd"/>
      <w:r w:rsidR="0021586A" w:rsidRPr="00AA7F19">
        <w:rPr>
          <w:rFonts w:ascii="Times New Roman" w:hAnsi="Times New Roman" w:cs="Times New Roman"/>
          <w:sz w:val="24"/>
          <w:szCs w:val="24"/>
        </w:rPr>
        <w:t xml:space="preserve"> 1993). </w:t>
      </w:r>
      <w:r w:rsidR="00390FA8">
        <w:rPr>
          <w:rFonts w:ascii="Times New Roman" w:hAnsi="Times New Roman" w:cs="Times New Roman"/>
          <w:sz w:val="24"/>
          <w:szCs w:val="24"/>
        </w:rPr>
        <w:t>Kelly et al (1996) also shows that two of the Refuge’s most abundant species (Western Sandpiper and Dunlin</w:t>
      </w:r>
      <w:ins w:id="143" w:author="McCarthy, Nicole" w:date="2019-04-09T10:09:00Z">
        <w:r w:rsidR="001E367D">
          <w:rPr>
            <w:rFonts w:ascii="Times New Roman" w:hAnsi="Times New Roman" w:cs="Times New Roman"/>
            <w:sz w:val="24"/>
            <w:szCs w:val="24"/>
          </w:rPr>
          <w:t>)</w:t>
        </w:r>
      </w:ins>
      <w:r w:rsidR="00390FA8">
        <w:rPr>
          <w:rFonts w:ascii="Times New Roman" w:hAnsi="Times New Roman" w:cs="Times New Roman"/>
          <w:sz w:val="24"/>
          <w:szCs w:val="24"/>
        </w:rPr>
        <w:t xml:space="preserve"> significantly avoid aquaculture plots. </w:t>
      </w:r>
      <w:proofErr w:type="gramStart"/>
      <w:r w:rsidR="0021586A" w:rsidRPr="00AA7F19">
        <w:rPr>
          <w:rFonts w:ascii="Times New Roman" w:hAnsi="Times New Roman" w:cs="Times New Roman"/>
          <w:sz w:val="24"/>
          <w:szCs w:val="24"/>
        </w:rPr>
        <w:t xml:space="preserve">Papers showing the sensitivity of shorebirds and waterfowl to human disturbance and the impacts of cumulative and repeat disturbance are also available but were not used in the </w:t>
      </w:r>
      <w:r w:rsidR="0021586A">
        <w:rPr>
          <w:rFonts w:ascii="Times New Roman" w:hAnsi="Times New Roman" w:cs="Times New Roman"/>
          <w:sz w:val="24"/>
          <w:szCs w:val="24"/>
        </w:rPr>
        <w:t>Confluence R</w:t>
      </w:r>
      <w:r w:rsidR="0021586A" w:rsidRPr="00AA7F19">
        <w:rPr>
          <w:rFonts w:ascii="Times New Roman" w:hAnsi="Times New Roman" w:cs="Times New Roman"/>
          <w:sz w:val="24"/>
          <w:szCs w:val="24"/>
        </w:rPr>
        <w:t>eport (Mori et al</w:t>
      </w:r>
      <w:ins w:id="144" w:author="McCarthy, Nicole" w:date="2019-04-09T10:09:00Z">
        <w:r w:rsidR="001E367D">
          <w:rPr>
            <w:rFonts w:ascii="Times New Roman" w:hAnsi="Times New Roman" w:cs="Times New Roman"/>
            <w:sz w:val="24"/>
            <w:szCs w:val="24"/>
          </w:rPr>
          <w:t>.</w:t>
        </w:r>
      </w:ins>
      <w:del w:id="145" w:author="McCarthy, Nicole" w:date="2019-04-09T10:09:00Z">
        <w:r w:rsidR="0021586A" w:rsidRPr="00AA7F19" w:rsidDel="001E367D">
          <w:rPr>
            <w:rFonts w:ascii="Times New Roman" w:hAnsi="Times New Roman" w:cs="Times New Roman"/>
            <w:sz w:val="24"/>
            <w:szCs w:val="24"/>
          </w:rPr>
          <w:delText>,</w:delText>
        </w:r>
      </w:del>
      <w:r w:rsidR="0021586A" w:rsidRPr="00AA7F19">
        <w:rPr>
          <w:rFonts w:ascii="Times New Roman" w:hAnsi="Times New Roman" w:cs="Times New Roman"/>
          <w:sz w:val="24"/>
          <w:szCs w:val="24"/>
        </w:rPr>
        <w:t xml:space="preserve"> 2001, Davidson and Rothwell 1993, Smit and </w:t>
      </w:r>
      <w:proofErr w:type="spellStart"/>
      <w:r w:rsidR="0021586A" w:rsidRPr="00AA7F19">
        <w:rPr>
          <w:rFonts w:ascii="Times New Roman" w:hAnsi="Times New Roman" w:cs="Times New Roman"/>
          <w:sz w:val="24"/>
          <w:szCs w:val="24"/>
        </w:rPr>
        <w:t>Visser</w:t>
      </w:r>
      <w:proofErr w:type="spellEnd"/>
      <w:r w:rsidR="0021586A" w:rsidRPr="00AA7F19">
        <w:rPr>
          <w:rFonts w:ascii="Times New Roman" w:hAnsi="Times New Roman" w:cs="Times New Roman"/>
          <w:sz w:val="24"/>
          <w:szCs w:val="24"/>
        </w:rPr>
        <w:t xml:space="preserve"> 1993, Owens 1977).</w:t>
      </w:r>
      <w:proofErr w:type="gramEnd"/>
      <w:r w:rsidR="00390FA8">
        <w:rPr>
          <w:rFonts w:ascii="Times New Roman" w:hAnsi="Times New Roman" w:cs="Times New Roman"/>
          <w:sz w:val="24"/>
          <w:szCs w:val="24"/>
        </w:rPr>
        <w:t xml:space="preserve"> </w:t>
      </w:r>
    </w:p>
    <w:sectPr w:rsidR="009113C5" w:rsidRPr="009113C5" w:rsidSect="008D3770">
      <w:pgSz w:w="12240" w:h="15840"/>
      <w:pgMar w:top="1440" w:right="1350" w:bottom="126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McCarthy, Nicole" w:date="2019-04-08T07:34:00Z" w:initials="MN">
    <w:p w14:paraId="427DD707" w14:textId="7D176134" w:rsidR="00D81466" w:rsidRDefault="00D81466">
      <w:pPr>
        <w:pStyle w:val="CommentText"/>
      </w:pPr>
      <w:r>
        <w:rPr>
          <w:rStyle w:val="CommentReference"/>
        </w:rPr>
        <w:annotationRef/>
      </w:r>
      <w:r>
        <w:t>Opportunities for the Service to comment? Where does 2005 come into this? This is a little confusing. Is it known when the Tribe’s lease expired?</w:t>
      </w:r>
    </w:p>
  </w:comment>
  <w:comment w:id="2" w:author="Thomas, Sue" w:date="2019-04-10T12:58:00Z" w:initials="TS">
    <w:p w14:paraId="7D373A23" w14:textId="4308D9B0" w:rsidR="00F27A1B" w:rsidRDefault="00F27A1B">
      <w:pPr>
        <w:pStyle w:val="CommentText"/>
      </w:pPr>
      <w:r>
        <w:rPr>
          <w:rStyle w:val="CommentReference"/>
        </w:rPr>
        <w:annotationRef/>
      </w:r>
      <w:r w:rsidR="00D46C63">
        <w:t xml:space="preserve">Service comment only through </w:t>
      </w:r>
      <w:r>
        <w:t xml:space="preserve">formal opportunities </w:t>
      </w:r>
      <w:proofErr w:type="spellStart"/>
      <w:r w:rsidR="00D46C63">
        <w:t>assoc</w:t>
      </w:r>
      <w:proofErr w:type="spellEnd"/>
      <w:r w:rsidR="00D46C63">
        <w:t xml:space="preserve"> with </w:t>
      </w:r>
      <w:r>
        <w:t xml:space="preserve">lease management?   2005 = Farm was closed due to issues with water quality.  Lease </w:t>
      </w:r>
      <w:proofErr w:type="gramStart"/>
      <w:r>
        <w:t>expires ?</w:t>
      </w:r>
      <w:proofErr w:type="gramEnd"/>
    </w:p>
  </w:comment>
  <w:comment w:id="9" w:author="McCarthy, Nicole" w:date="2019-04-08T07:36:00Z" w:initials="MN">
    <w:p w14:paraId="04F8F5D0" w14:textId="50F2A393" w:rsidR="00D81466" w:rsidRDefault="00D81466">
      <w:pPr>
        <w:pStyle w:val="CommentText"/>
      </w:pPr>
      <w:r>
        <w:rPr>
          <w:rStyle w:val="CommentReference"/>
        </w:rPr>
        <w:annotationRef/>
      </w:r>
      <w:r>
        <w:t>Does this lease agreement relate to the above sentence about commenting on leasing being limited? Was the Tribe issued a lease recently?</w:t>
      </w:r>
    </w:p>
  </w:comment>
  <w:comment w:id="7" w:author="McCarthy, Nicole" w:date="2019-04-09T09:46:00Z" w:initials="MN">
    <w:p w14:paraId="5FF78C66" w14:textId="0CE583F3" w:rsidR="00CE1119" w:rsidRDefault="00CE1119">
      <w:pPr>
        <w:pStyle w:val="CommentText"/>
      </w:pPr>
      <w:r>
        <w:rPr>
          <w:rStyle w:val="CommentReference"/>
        </w:rPr>
        <w:annotationRef/>
      </w:r>
      <w:r>
        <w:t>Is this item supposed to be a Service comment on a Tribe’s lease? It doesn’t state that anywhere.</w:t>
      </w:r>
    </w:p>
  </w:comment>
  <w:comment w:id="8" w:author="Thomas, Sue" w:date="2019-04-10T13:11:00Z" w:initials="TS">
    <w:p w14:paraId="15C9B102" w14:textId="387F761C" w:rsidR="00227FC3" w:rsidRDefault="00227FC3">
      <w:pPr>
        <w:pStyle w:val="CommentText"/>
      </w:pPr>
      <w:r>
        <w:rPr>
          <w:rStyle w:val="CommentReference"/>
        </w:rPr>
        <w:annotationRef/>
      </w:r>
      <w:r>
        <w:t xml:space="preserve">The three </w:t>
      </w:r>
      <w:proofErr w:type="spellStart"/>
      <w:r>
        <w:t>pgs</w:t>
      </w:r>
      <w:proofErr w:type="spellEnd"/>
      <w:r>
        <w:t xml:space="preserve"> we have look like a DNR doc, but </w:t>
      </w:r>
      <w:r w:rsidR="00D46C63">
        <w:t xml:space="preserve">they </w:t>
      </w:r>
      <w:r>
        <w:t xml:space="preserve">likely requested </w:t>
      </w:r>
      <w:r w:rsidR="00D46C63">
        <w:t xml:space="preserve">and received </w:t>
      </w:r>
      <w:r>
        <w:t>that input from USFWS.</w:t>
      </w:r>
    </w:p>
  </w:comment>
  <w:comment w:id="10" w:author="McCarthy, Nicole" w:date="2019-04-09T09:48:00Z" w:initials="MN">
    <w:p w14:paraId="5C03CC21" w14:textId="075972A1" w:rsidR="00CE1119" w:rsidRDefault="00CE1119">
      <w:pPr>
        <w:pStyle w:val="CommentText"/>
      </w:pPr>
      <w:r>
        <w:rPr>
          <w:rStyle w:val="CommentReference"/>
        </w:rPr>
        <w:annotationRef/>
      </w:r>
      <w:r>
        <w:t>Is this a tribal organization? Or how does it relate to tribal leases?</w:t>
      </w:r>
    </w:p>
  </w:comment>
  <w:comment w:id="11" w:author="Thomas, Sue" w:date="2019-04-10T13:10:00Z" w:initials="TS">
    <w:p w14:paraId="1BD26B21" w14:textId="551EB319" w:rsidR="00227FC3" w:rsidRDefault="00227FC3">
      <w:pPr>
        <w:pStyle w:val="CommentText"/>
      </w:pPr>
      <w:r>
        <w:rPr>
          <w:rStyle w:val="CommentReference"/>
        </w:rPr>
        <w:annotationRef/>
      </w:r>
      <w:r>
        <w:t>Would work under contract w the Tribe.</w:t>
      </w:r>
    </w:p>
  </w:comment>
  <w:comment w:id="12" w:author="McCarthy, Nicole" w:date="2019-04-08T07:40:00Z" w:initials="MN">
    <w:p w14:paraId="077A127A" w14:textId="2A276D35" w:rsidR="00D81466" w:rsidRDefault="00D81466">
      <w:pPr>
        <w:pStyle w:val="CommentText"/>
      </w:pPr>
      <w:r>
        <w:rPr>
          <w:rStyle w:val="CommentReference"/>
        </w:rPr>
        <w:annotationRef/>
      </w:r>
      <w:r>
        <w:t>What does “remaining oysters from the Tribe’s lease” mean?</w:t>
      </w:r>
    </w:p>
  </w:comment>
  <w:comment w:id="26" w:author="McCarthy, Nicole" w:date="2019-04-08T07:42:00Z" w:initials="MN">
    <w:p w14:paraId="459559FA" w14:textId="45413A03" w:rsidR="00D81466" w:rsidRDefault="00D81466">
      <w:pPr>
        <w:pStyle w:val="CommentText"/>
      </w:pPr>
      <w:r>
        <w:rPr>
          <w:rStyle w:val="CommentReference"/>
        </w:rPr>
        <w:annotationRef/>
      </w:r>
      <w:r>
        <w:t>This date conflicts with above date of May 15 – does that need to be addressed?</w:t>
      </w:r>
    </w:p>
  </w:comment>
  <w:comment w:id="27" w:author="Thomas, Sue" w:date="2019-04-10T13:13:00Z" w:initials="TS">
    <w:p w14:paraId="3DB9CA7D" w14:textId="1FAC2D03" w:rsidR="00227FC3" w:rsidRDefault="00227FC3">
      <w:pPr>
        <w:pStyle w:val="CommentText"/>
      </w:pPr>
      <w:r>
        <w:rPr>
          <w:rStyle w:val="CommentReference"/>
        </w:rPr>
        <w:annotationRef/>
      </w:r>
      <w:r>
        <w:t xml:space="preserve">Not sure how to address that since it was historical.  In some </w:t>
      </w:r>
      <w:proofErr w:type="spellStart"/>
      <w:r>
        <w:t>yrs</w:t>
      </w:r>
      <w:proofErr w:type="spellEnd"/>
      <w:r>
        <w:t xml:space="preserve"> Brant use is still relatively high </w:t>
      </w:r>
      <w:proofErr w:type="spellStart"/>
      <w:r>
        <w:t>betw</w:t>
      </w:r>
      <w:proofErr w:type="spellEnd"/>
      <w:r>
        <w:t xml:space="preserve"> May 1-15.</w:t>
      </w:r>
    </w:p>
  </w:comment>
  <w:comment w:id="43" w:author="McCarthy, Nicole" w:date="2019-04-09T09:53:00Z" w:initials="MN">
    <w:p w14:paraId="07BD975F" w14:textId="775821A2" w:rsidR="00CE1119" w:rsidRDefault="00CE1119">
      <w:pPr>
        <w:pStyle w:val="CommentText"/>
      </w:pPr>
      <w:r>
        <w:rPr>
          <w:rStyle w:val="CommentReference"/>
        </w:rPr>
        <w:annotationRef/>
      </w:r>
      <w:proofErr w:type="gramStart"/>
      <w:r>
        <w:t>who</w:t>
      </w:r>
      <w:proofErr w:type="gramEnd"/>
      <w:r>
        <w:t xml:space="preserve"> requested specificity and who has not provided it?</w:t>
      </w:r>
    </w:p>
  </w:comment>
  <w:comment w:id="49" w:author="McCarthy, Nicole" w:date="2019-04-09T09:54:00Z" w:initials="MN">
    <w:p w14:paraId="0B0F3EBD" w14:textId="4C5B341E" w:rsidR="00CE1119" w:rsidRDefault="00CE1119">
      <w:pPr>
        <w:pStyle w:val="CommentText"/>
      </w:pPr>
      <w:r>
        <w:rPr>
          <w:rStyle w:val="CommentReference"/>
        </w:rPr>
        <w:annotationRef/>
      </w:r>
      <w:r>
        <w:t>From the tribe? If we state the source, it helps clarify our position and logical actions we have/are taking</w:t>
      </w:r>
    </w:p>
  </w:comment>
  <w:comment w:id="103" w:author="McCarthy, Nicole" w:date="2019-04-09T10:00:00Z" w:initials="MN">
    <w:p w14:paraId="1D6FF8AD" w14:textId="0C0E0210" w:rsidR="00C623D6" w:rsidRDefault="00C623D6">
      <w:pPr>
        <w:pStyle w:val="CommentText"/>
      </w:pPr>
      <w:r>
        <w:rPr>
          <w:rStyle w:val="CommentReference"/>
        </w:rPr>
        <w:annotationRef/>
      </w:r>
      <w:proofErr w:type="gramStart"/>
      <w:r>
        <w:t>doesn’t</w:t>
      </w:r>
      <w:proofErr w:type="gramEnd"/>
      <w:r>
        <w:t xml:space="preserve"> the reference say “300+ acres of aquaculture activity”?</w:t>
      </w:r>
    </w:p>
  </w:comment>
  <w:comment w:id="104" w:author="Thomas, Sue" w:date="2019-04-10T13:14:00Z" w:initials="TS">
    <w:p w14:paraId="5A236CBA" w14:textId="72024E59" w:rsidR="00D46C63" w:rsidRDefault="00D46C63">
      <w:pPr>
        <w:pStyle w:val="CommentText"/>
      </w:pPr>
      <w:r>
        <w:rPr>
          <w:rStyle w:val="CommentReference"/>
        </w:rPr>
        <w:annotationRef/>
      </w:r>
      <w:r>
        <w:t xml:space="preserve">? An issue of the ‘report’ vs the paper?  The main point is that </w:t>
      </w:r>
      <w:proofErr w:type="spellStart"/>
      <w:r>
        <w:t>Stillman</w:t>
      </w:r>
      <w:proofErr w:type="spellEnd"/>
      <w:r>
        <w:t xml:space="preserve"> did not address aquaculture.  In fact, the two main uses (aquaculture &amp; Brant/eelgrass) occur primarily in different parts of the bay.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7DD707" w15:done="0"/>
  <w15:commentEx w15:paraId="7D373A23" w15:paraIdParent="427DD707" w15:done="0"/>
  <w15:commentEx w15:paraId="04F8F5D0" w15:done="0"/>
  <w15:commentEx w15:paraId="5FF78C66" w15:done="0"/>
  <w15:commentEx w15:paraId="15C9B102" w15:paraIdParent="5FF78C66" w15:done="0"/>
  <w15:commentEx w15:paraId="5C03CC21" w15:done="0"/>
  <w15:commentEx w15:paraId="1BD26B21" w15:paraIdParent="5C03CC21" w15:done="0"/>
  <w15:commentEx w15:paraId="077A127A" w15:done="0"/>
  <w15:commentEx w15:paraId="459559FA" w15:done="0"/>
  <w15:commentEx w15:paraId="3DB9CA7D" w15:paraIdParent="459559FA" w15:done="0"/>
  <w15:commentEx w15:paraId="07BD975F" w15:done="0"/>
  <w15:commentEx w15:paraId="0B0F3EBD" w15:done="0"/>
  <w15:commentEx w15:paraId="1D6FF8AD" w15:done="0"/>
  <w15:commentEx w15:paraId="5A236CBA" w15:paraIdParent="1D6FF8A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2648A"/>
    <w:multiLevelType w:val="hybridMultilevel"/>
    <w:tmpl w:val="87B80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0D52E3"/>
    <w:multiLevelType w:val="hybridMultilevel"/>
    <w:tmpl w:val="429E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923454"/>
    <w:multiLevelType w:val="hybridMultilevel"/>
    <w:tmpl w:val="5A32B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02E85"/>
    <w:multiLevelType w:val="hybridMultilevel"/>
    <w:tmpl w:val="B1B02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7F6613"/>
    <w:multiLevelType w:val="hybridMultilevel"/>
    <w:tmpl w:val="45041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9E1C7D"/>
    <w:multiLevelType w:val="hybridMultilevel"/>
    <w:tmpl w:val="AECEA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C8078D"/>
    <w:multiLevelType w:val="hybridMultilevel"/>
    <w:tmpl w:val="B8F2B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DF3257"/>
    <w:multiLevelType w:val="hybridMultilevel"/>
    <w:tmpl w:val="C2467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466CE0"/>
    <w:multiLevelType w:val="hybridMultilevel"/>
    <w:tmpl w:val="27960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5A118C"/>
    <w:multiLevelType w:val="hybridMultilevel"/>
    <w:tmpl w:val="C5340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C9761C"/>
    <w:multiLevelType w:val="hybridMultilevel"/>
    <w:tmpl w:val="B0F64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6C49E0"/>
    <w:multiLevelType w:val="hybridMultilevel"/>
    <w:tmpl w:val="AD16BE20"/>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num w:numId="1">
    <w:abstractNumId w:val="1"/>
  </w:num>
  <w:num w:numId="2">
    <w:abstractNumId w:val="3"/>
  </w:num>
  <w:num w:numId="3">
    <w:abstractNumId w:val="0"/>
  </w:num>
  <w:num w:numId="4">
    <w:abstractNumId w:val="8"/>
  </w:num>
  <w:num w:numId="5">
    <w:abstractNumId w:val="11"/>
  </w:num>
  <w:num w:numId="6">
    <w:abstractNumId w:val="7"/>
  </w:num>
  <w:num w:numId="7">
    <w:abstractNumId w:val="6"/>
  </w:num>
  <w:num w:numId="8">
    <w:abstractNumId w:val="10"/>
  </w:num>
  <w:num w:numId="9">
    <w:abstractNumId w:val="5"/>
  </w:num>
  <w:num w:numId="10">
    <w:abstractNumId w:val="9"/>
  </w:num>
  <w:num w:numId="11">
    <w:abstractNumId w:val="2"/>
  </w:num>
  <w:num w:numId="1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homas, Sue">
    <w15:presenceInfo w15:providerId="AD" w15:userId="S-1-5-21-2589800181-1723214923-4271176276-14380"/>
  </w15:person>
  <w15:person w15:author="McCarthy, Nicole">
    <w15:presenceInfo w15:providerId="AD" w15:userId="S-1-5-21-2589800181-1723214923-4271176276-139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DAB"/>
    <w:rsid w:val="00007034"/>
    <w:rsid w:val="00014C52"/>
    <w:rsid w:val="00023662"/>
    <w:rsid w:val="0003006E"/>
    <w:rsid w:val="00031591"/>
    <w:rsid w:val="0004451E"/>
    <w:rsid w:val="000560EC"/>
    <w:rsid w:val="000643D8"/>
    <w:rsid w:val="00091DC7"/>
    <w:rsid w:val="000A1B9C"/>
    <w:rsid w:val="000A7944"/>
    <w:rsid w:val="000B7E33"/>
    <w:rsid w:val="000C055D"/>
    <w:rsid w:val="000D0AEA"/>
    <w:rsid w:val="000D4FBE"/>
    <w:rsid w:val="000E5FDA"/>
    <w:rsid w:val="000F0BBA"/>
    <w:rsid w:val="001025F8"/>
    <w:rsid w:val="00106F9A"/>
    <w:rsid w:val="00115A08"/>
    <w:rsid w:val="00120296"/>
    <w:rsid w:val="001212C6"/>
    <w:rsid w:val="00141F75"/>
    <w:rsid w:val="00194318"/>
    <w:rsid w:val="001A50CA"/>
    <w:rsid w:val="001C477B"/>
    <w:rsid w:val="001D230C"/>
    <w:rsid w:val="001E367D"/>
    <w:rsid w:val="00203186"/>
    <w:rsid w:val="00210694"/>
    <w:rsid w:val="0021586A"/>
    <w:rsid w:val="00216DAB"/>
    <w:rsid w:val="0021715B"/>
    <w:rsid w:val="00227FC3"/>
    <w:rsid w:val="00241628"/>
    <w:rsid w:val="00241A27"/>
    <w:rsid w:val="002623AD"/>
    <w:rsid w:val="00275346"/>
    <w:rsid w:val="0028165F"/>
    <w:rsid w:val="002856CB"/>
    <w:rsid w:val="00287D82"/>
    <w:rsid w:val="002961C5"/>
    <w:rsid w:val="002A50CE"/>
    <w:rsid w:val="002B3C4A"/>
    <w:rsid w:val="002C2655"/>
    <w:rsid w:val="002F3CD1"/>
    <w:rsid w:val="002F70A5"/>
    <w:rsid w:val="00304B03"/>
    <w:rsid w:val="00313AAF"/>
    <w:rsid w:val="0031560F"/>
    <w:rsid w:val="0034679E"/>
    <w:rsid w:val="00353D7D"/>
    <w:rsid w:val="00365B9F"/>
    <w:rsid w:val="00390FA8"/>
    <w:rsid w:val="00392F81"/>
    <w:rsid w:val="003965F5"/>
    <w:rsid w:val="003C166B"/>
    <w:rsid w:val="003C4C42"/>
    <w:rsid w:val="003C7747"/>
    <w:rsid w:val="003E7EAF"/>
    <w:rsid w:val="00410119"/>
    <w:rsid w:val="00415896"/>
    <w:rsid w:val="004509EF"/>
    <w:rsid w:val="00455C8A"/>
    <w:rsid w:val="00463902"/>
    <w:rsid w:val="00473826"/>
    <w:rsid w:val="00484524"/>
    <w:rsid w:val="00484CE6"/>
    <w:rsid w:val="00497E78"/>
    <w:rsid w:val="004C107B"/>
    <w:rsid w:val="004F681F"/>
    <w:rsid w:val="005041F8"/>
    <w:rsid w:val="00540596"/>
    <w:rsid w:val="005415F8"/>
    <w:rsid w:val="0054701A"/>
    <w:rsid w:val="005542C0"/>
    <w:rsid w:val="0057525B"/>
    <w:rsid w:val="00577414"/>
    <w:rsid w:val="005962C7"/>
    <w:rsid w:val="005D3BD4"/>
    <w:rsid w:val="005E16C7"/>
    <w:rsid w:val="005F2B73"/>
    <w:rsid w:val="00623849"/>
    <w:rsid w:val="006452FF"/>
    <w:rsid w:val="00652DAA"/>
    <w:rsid w:val="00673409"/>
    <w:rsid w:val="006A4601"/>
    <w:rsid w:val="006C10FB"/>
    <w:rsid w:val="006C6044"/>
    <w:rsid w:val="006E2DDE"/>
    <w:rsid w:val="006F073E"/>
    <w:rsid w:val="006F0B50"/>
    <w:rsid w:val="00711D0B"/>
    <w:rsid w:val="00715621"/>
    <w:rsid w:val="0072285B"/>
    <w:rsid w:val="007344D3"/>
    <w:rsid w:val="00735C42"/>
    <w:rsid w:val="00745AE7"/>
    <w:rsid w:val="00747889"/>
    <w:rsid w:val="00795DE5"/>
    <w:rsid w:val="007A142C"/>
    <w:rsid w:val="007B1A79"/>
    <w:rsid w:val="007C621E"/>
    <w:rsid w:val="007D03BA"/>
    <w:rsid w:val="007E79A9"/>
    <w:rsid w:val="00816974"/>
    <w:rsid w:val="0082288A"/>
    <w:rsid w:val="00836674"/>
    <w:rsid w:val="00841436"/>
    <w:rsid w:val="00851817"/>
    <w:rsid w:val="008572B7"/>
    <w:rsid w:val="00860167"/>
    <w:rsid w:val="00864F95"/>
    <w:rsid w:val="00873E7D"/>
    <w:rsid w:val="008970BC"/>
    <w:rsid w:val="008A6505"/>
    <w:rsid w:val="008C15F6"/>
    <w:rsid w:val="008C1F58"/>
    <w:rsid w:val="008C2947"/>
    <w:rsid w:val="008C4820"/>
    <w:rsid w:val="008D3770"/>
    <w:rsid w:val="008E783F"/>
    <w:rsid w:val="009113C5"/>
    <w:rsid w:val="00927215"/>
    <w:rsid w:val="00940D0E"/>
    <w:rsid w:val="009513DE"/>
    <w:rsid w:val="009532A0"/>
    <w:rsid w:val="00974771"/>
    <w:rsid w:val="00975CD5"/>
    <w:rsid w:val="00983513"/>
    <w:rsid w:val="009850F9"/>
    <w:rsid w:val="009A2303"/>
    <w:rsid w:val="009B2CF1"/>
    <w:rsid w:val="009C5CAA"/>
    <w:rsid w:val="009C66FB"/>
    <w:rsid w:val="009D6F01"/>
    <w:rsid w:val="00A301FB"/>
    <w:rsid w:val="00A34067"/>
    <w:rsid w:val="00A42372"/>
    <w:rsid w:val="00A53ECF"/>
    <w:rsid w:val="00A73980"/>
    <w:rsid w:val="00A77205"/>
    <w:rsid w:val="00A84D18"/>
    <w:rsid w:val="00AA0BCC"/>
    <w:rsid w:val="00AA4B60"/>
    <w:rsid w:val="00AA6762"/>
    <w:rsid w:val="00AB3974"/>
    <w:rsid w:val="00AB7E57"/>
    <w:rsid w:val="00AC100E"/>
    <w:rsid w:val="00AC709E"/>
    <w:rsid w:val="00AE6FE1"/>
    <w:rsid w:val="00AF77A9"/>
    <w:rsid w:val="00B07132"/>
    <w:rsid w:val="00B146FB"/>
    <w:rsid w:val="00B23F16"/>
    <w:rsid w:val="00B4717D"/>
    <w:rsid w:val="00B54D87"/>
    <w:rsid w:val="00B7100C"/>
    <w:rsid w:val="00B73E58"/>
    <w:rsid w:val="00B92069"/>
    <w:rsid w:val="00BA56B2"/>
    <w:rsid w:val="00BE1309"/>
    <w:rsid w:val="00BE14F2"/>
    <w:rsid w:val="00BF0733"/>
    <w:rsid w:val="00C019B2"/>
    <w:rsid w:val="00C17760"/>
    <w:rsid w:val="00C2135E"/>
    <w:rsid w:val="00C47D57"/>
    <w:rsid w:val="00C60511"/>
    <w:rsid w:val="00C623D6"/>
    <w:rsid w:val="00C72ADF"/>
    <w:rsid w:val="00C809DF"/>
    <w:rsid w:val="00C82C36"/>
    <w:rsid w:val="00C9325B"/>
    <w:rsid w:val="00CA547C"/>
    <w:rsid w:val="00CB6A87"/>
    <w:rsid w:val="00CC1016"/>
    <w:rsid w:val="00CD58E6"/>
    <w:rsid w:val="00CE1119"/>
    <w:rsid w:val="00CE6378"/>
    <w:rsid w:val="00CE71FB"/>
    <w:rsid w:val="00CE72A0"/>
    <w:rsid w:val="00CF7E53"/>
    <w:rsid w:val="00D02123"/>
    <w:rsid w:val="00D02E22"/>
    <w:rsid w:val="00D073C3"/>
    <w:rsid w:val="00D11C4D"/>
    <w:rsid w:val="00D13C10"/>
    <w:rsid w:val="00D1583B"/>
    <w:rsid w:val="00D24A7C"/>
    <w:rsid w:val="00D4239A"/>
    <w:rsid w:val="00D46C63"/>
    <w:rsid w:val="00D55CA7"/>
    <w:rsid w:val="00D57195"/>
    <w:rsid w:val="00D81466"/>
    <w:rsid w:val="00D84747"/>
    <w:rsid w:val="00D878EB"/>
    <w:rsid w:val="00D94079"/>
    <w:rsid w:val="00D94467"/>
    <w:rsid w:val="00DA5CBB"/>
    <w:rsid w:val="00DB4B56"/>
    <w:rsid w:val="00DB6D70"/>
    <w:rsid w:val="00DC3360"/>
    <w:rsid w:val="00DC7468"/>
    <w:rsid w:val="00DD0CF5"/>
    <w:rsid w:val="00DD435C"/>
    <w:rsid w:val="00DE6A21"/>
    <w:rsid w:val="00E0218B"/>
    <w:rsid w:val="00E222E0"/>
    <w:rsid w:val="00E31BF8"/>
    <w:rsid w:val="00E32640"/>
    <w:rsid w:val="00E411C7"/>
    <w:rsid w:val="00E468E3"/>
    <w:rsid w:val="00E55485"/>
    <w:rsid w:val="00E56A76"/>
    <w:rsid w:val="00E5701E"/>
    <w:rsid w:val="00E65F6D"/>
    <w:rsid w:val="00E65FE3"/>
    <w:rsid w:val="00E76D36"/>
    <w:rsid w:val="00E76F15"/>
    <w:rsid w:val="00E82ACE"/>
    <w:rsid w:val="00E85308"/>
    <w:rsid w:val="00E85E71"/>
    <w:rsid w:val="00EC0E9B"/>
    <w:rsid w:val="00EF48E7"/>
    <w:rsid w:val="00F0568E"/>
    <w:rsid w:val="00F13787"/>
    <w:rsid w:val="00F23787"/>
    <w:rsid w:val="00F24A5D"/>
    <w:rsid w:val="00F27A1B"/>
    <w:rsid w:val="00F31677"/>
    <w:rsid w:val="00F445A3"/>
    <w:rsid w:val="00F44CE7"/>
    <w:rsid w:val="00F61396"/>
    <w:rsid w:val="00F7047C"/>
    <w:rsid w:val="00F84DF6"/>
    <w:rsid w:val="00FA01EB"/>
    <w:rsid w:val="00FB6991"/>
    <w:rsid w:val="00FD3421"/>
    <w:rsid w:val="00FE4B68"/>
    <w:rsid w:val="00FF61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3FC78"/>
  <w15:docId w15:val="{867C6FBF-B8A7-4FEA-9381-D7E7F9425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100E"/>
    <w:pPr>
      <w:ind w:left="720"/>
      <w:contextualSpacing/>
    </w:pPr>
  </w:style>
  <w:style w:type="paragraph" w:styleId="BalloonText">
    <w:name w:val="Balloon Text"/>
    <w:basedOn w:val="Normal"/>
    <w:link w:val="BalloonTextChar"/>
    <w:uiPriority w:val="99"/>
    <w:semiHidden/>
    <w:unhideWhenUsed/>
    <w:rsid w:val="00102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5F8"/>
    <w:rPr>
      <w:rFonts w:ascii="Segoe UI" w:hAnsi="Segoe UI" w:cs="Segoe UI"/>
      <w:sz w:val="18"/>
      <w:szCs w:val="18"/>
    </w:rPr>
  </w:style>
  <w:style w:type="character" w:styleId="CommentReference">
    <w:name w:val="annotation reference"/>
    <w:basedOn w:val="DefaultParagraphFont"/>
    <w:uiPriority w:val="99"/>
    <w:semiHidden/>
    <w:unhideWhenUsed/>
    <w:rsid w:val="001025F8"/>
    <w:rPr>
      <w:sz w:val="16"/>
      <w:szCs w:val="16"/>
    </w:rPr>
  </w:style>
  <w:style w:type="paragraph" w:styleId="CommentText">
    <w:name w:val="annotation text"/>
    <w:basedOn w:val="Normal"/>
    <w:link w:val="CommentTextChar"/>
    <w:uiPriority w:val="99"/>
    <w:semiHidden/>
    <w:unhideWhenUsed/>
    <w:rsid w:val="001025F8"/>
    <w:pPr>
      <w:spacing w:line="240" w:lineRule="auto"/>
    </w:pPr>
    <w:rPr>
      <w:sz w:val="20"/>
      <w:szCs w:val="20"/>
    </w:rPr>
  </w:style>
  <w:style w:type="character" w:customStyle="1" w:styleId="CommentTextChar">
    <w:name w:val="Comment Text Char"/>
    <w:basedOn w:val="DefaultParagraphFont"/>
    <w:link w:val="CommentText"/>
    <w:uiPriority w:val="99"/>
    <w:semiHidden/>
    <w:rsid w:val="001025F8"/>
    <w:rPr>
      <w:sz w:val="20"/>
      <w:szCs w:val="20"/>
    </w:rPr>
  </w:style>
  <w:style w:type="paragraph" w:styleId="CommentSubject">
    <w:name w:val="annotation subject"/>
    <w:basedOn w:val="CommentText"/>
    <w:next w:val="CommentText"/>
    <w:link w:val="CommentSubjectChar"/>
    <w:uiPriority w:val="99"/>
    <w:semiHidden/>
    <w:unhideWhenUsed/>
    <w:rsid w:val="001025F8"/>
    <w:rPr>
      <w:b/>
      <w:bCs/>
    </w:rPr>
  </w:style>
  <w:style w:type="character" w:customStyle="1" w:styleId="CommentSubjectChar">
    <w:name w:val="Comment Subject Char"/>
    <w:basedOn w:val="CommentTextChar"/>
    <w:link w:val="CommentSubject"/>
    <w:uiPriority w:val="99"/>
    <w:semiHidden/>
    <w:rsid w:val="001025F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uggler\Downloads\Information%20Briefing%20Memorandum%20for%20the%20Secretary%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Information Briefing Memorandum for the Secretary (2).dotx</Template>
  <TotalTime>0</TotalTime>
  <Pages>5</Pages>
  <Words>2408</Words>
  <Characters>13726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U.S. Fish &amp; Wildlife Service</Company>
  <LinksUpToDate>false</LinksUpToDate>
  <CharactersWithSpaces>16102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Huggler, Matthew</dc:creator>
  <cp:lastModifiedBy>Thomas, Sue</cp:lastModifiedBy>
  <cp:revision>2</cp:revision>
  <cp:lastPrinted>2019-02-19T18:38:00Z</cp:lastPrinted>
  <dcterms:created xsi:type="dcterms:W3CDTF">2019-04-10T20:33:00Z</dcterms:created>
  <dcterms:modified xsi:type="dcterms:W3CDTF">2019-04-10T20:33:00Z</dcterms:modified>
</cp:coreProperties>
</file>